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8B8" w:rsidRDefault="008438B8" w:rsidP="008438B8">
      <w:pPr>
        <w:pStyle w:val="BodyTextIndent"/>
        <w:widowControl w:val="0"/>
        <w:spacing w:line="240" w:lineRule="auto"/>
        <w:ind w:firstLine="0"/>
        <w:jc w:val="center"/>
        <w:rPr>
          <w:rFonts w:ascii="GHEA Grapalat" w:hAnsi="GHEA Grapalat"/>
          <w:i w:val="0"/>
          <w:sz w:val="24"/>
          <w:szCs w:val="24"/>
        </w:rPr>
      </w:pP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8438B8" w:rsidRPr="009044F1" w:rsidRDefault="008438B8" w:rsidP="008438B8">
      <w:pPr>
        <w:pStyle w:val="BodyTextIndent"/>
        <w:widowControl w:val="0"/>
        <w:spacing w:line="240" w:lineRule="auto"/>
        <w:ind w:firstLine="0"/>
        <w:jc w:val="center"/>
        <w:rPr>
          <w:rFonts w:ascii="GHEA Grapalat" w:hAnsi="GHEA Grapalat"/>
          <w:i w:val="0"/>
          <w:sz w:val="24"/>
          <w:szCs w:val="24"/>
        </w:rPr>
      </w:pPr>
    </w:p>
    <w:p w:rsidR="008438B8" w:rsidRPr="009C5B38" w:rsidRDefault="008438B8" w:rsidP="008438B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1B69C6">
        <w:rPr>
          <w:rFonts w:ascii="GHEA Grapalat" w:hAnsi="GHEA Grapalat"/>
          <w:i w:val="0"/>
          <w:sz w:val="24"/>
          <w:szCs w:val="24"/>
          <w:lang w:val="hy-AM"/>
        </w:rPr>
        <w:t>28</w:t>
      </w:r>
      <w:r>
        <w:rPr>
          <w:rFonts w:ascii="GHEA Grapalat" w:hAnsi="GHEA Grapalat"/>
          <w:i w:val="0"/>
          <w:sz w:val="24"/>
          <w:szCs w:val="24"/>
        </w:rPr>
        <w:t>.</w:t>
      </w:r>
      <w:r w:rsidR="00EB2C32">
        <w:rPr>
          <w:rFonts w:ascii="GHEA Grapalat" w:hAnsi="GHEA Grapalat"/>
          <w:i w:val="0"/>
          <w:sz w:val="24"/>
          <w:szCs w:val="24"/>
        </w:rPr>
        <w:t>1</w:t>
      </w:r>
      <w:r w:rsidR="0069498C">
        <w:rPr>
          <w:rFonts w:ascii="GHEA Grapalat" w:hAnsi="GHEA Grapalat"/>
          <w:i w:val="0"/>
          <w:sz w:val="24"/>
          <w:szCs w:val="24"/>
          <w:lang w:val="hy-AM"/>
        </w:rPr>
        <w:t>1</w:t>
      </w:r>
      <w:r>
        <w:rPr>
          <w:rFonts w:ascii="GHEA Grapalat" w:hAnsi="GHEA Grapalat"/>
          <w:i w:val="0"/>
          <w:sz w:val="24"/>
          <w:szCs w:val="24"/>
        </w:rPr>
        <w:t>.20</w:t>
      </w:r>
      <w:r w:rsidRPr="006F5528">
        <w:rPr>
          <w:rFonts w:ascii="GHEA Grapalat" w:hAnsi="GHEA Grapalat"/>
          <w:i w:val="0"/>
          <w:sz w:val="24"/>
          <w:szCs w:val="24"/>
        </w:rPr>
        <w:t>2</w:t>
      </w:r>
      <w:r w:rsidRPr="009C5B38">
        <w:rPr>
          <w:rFonts w:ascii="GHEA Grapalat" w:hAnsi="GHEA Grapalat"/>
          <w:i w:val="0"/>
          <w:sz w:val="24"/>
          <w:szCs w:val="24"/>
        </w:rPr>
        <w:t>5</w:t>
      </w:r>
      <w:r>
        <w:rPr>
          <w:rFonts w:ascii="GHEA Grapalat" w:hAnsi="GHEA Grapalat"/>
          <w:i w:val="0"/>
          <w:sz w:val="24"/>
          <w:szCs w:val="24"/>
        </w:rPr>
        <w:t xml:space="preserve"> года N 2</w:t>
      </w:r>
      <w:r w:rsidRPr="009C5B38">
        <w:rPr>
          <w:rFonts w:ascii="GHEA Grapalat" w:hAnsi="GHEA Grapalat"/>
          <w:i w:val="0"/>
          <w:sz w:val="24"/>
          <w:szCs w:val="24"/>
        </w:rPr>
        <w:t xml:space="preserve"> </w:t>
      </w:r>
    </w:p>
    <w:p w:rsidR="008438B8" w:rsidRPr="009C5B38" w:rsidRDefault="008438B8" w:rsidP="008438B8">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1B69C6">
        <w:rPr>
          <w:rFonts w:ascii="GHEA Grapalat" w:hAnsi="GHEA Grapalat"/>
        </w:rPr>
        <w:t>26/8</w:t>
      </w:r>
      <w:r w:rsidRPr="009C5B38">
        <w:rPr>
          <w:rFonts w:ascii="GHEA Grapalat" w:hAnsi="GHEA Grapalat"/>
        </w:rPr>
        <w:t xml:space="preserve">   </w:t>
      </w:r>
    </w:p>
    <w:p w:rsidR="008438B8" w:rsidRPr="009C5B38" w:rsidRDefault="008438B8" w:rsidP="008438B8">
      <w:pPr>
        <w:pStyle w:val="BodyTextIndent"/>
        <w:widowControl w:val="0"/>
        <w:spacing w:after="160" w:line="240" w:lineRule="auto"/>
        <w:rPr>
          <w:rFonts w:ascii="GHEA Grapalat" w:hAnsi="GHEA Grapalat"/>
          <w:i w:val="0"/>
          <w:sz w:val="24"/>
          <w:szCs w:val="24"/>
        </w:rPr>
      </w:pPr>
      <w:r w:rsidRPr="009C5B38">
        <w:rPr>
          <w:rFonts w:ascii="GHEA Grapalat" w:hAnsi="GHEA Grapalat"/>
          <w:i w:val="0"/>
          <w:sz w:val="24"/>
          <w:szCs w:val="24"/>
        </w:rPr>
        <w:t xml:space="preserve"> </w:t>
      </w:r>
    </w:p>
    <w:p w:rsidR="008438B8" w:rsidRPr="00273655" w:rsidRDefault="008438B8" w:rsidP="008438B8">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г.Ереван, ул. Бузанда 1/4, объявляет запрос котировок, который проводится одним этапом.</w:t>
      </w:r>
    </w:p>
    <w:p w:rsidR="00826A7C" w:rsidRPr="008F4B52" w:rsidRDefault="00826A7C" w:rsidP="00826A7C">
      <w:pPr>
        <w:pStyle w:val="BodyTextIndent"/>
        <w:spacing w:line="240" w:lineRule="auto"/>
        <w:ind w:firstLine="567"/>
        <w:rPr>
          <w:rFonts w:ascii="GHEA Grapalat" w:hAnsi="GHEA Grapalat"/>
          <w:i w:val="0"/>
          <w:sz w:val="24"/>
          <w:szCs w:val="24"/>
        </w:rPr>
      </w:pPr>
      <w:r w:rsidRPr="008F4B52">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8F4B52">
        <w:rPr>
          <w:rFonts w:ascii="GHEA Grapalat" w:hAnsi="GHEA Grapalat"/>
          <w:i w:val="0"/>
          <w:sz w:val="24"/>
          <w:szCs w:val="24"/>
          <w:lang w:eastAsia="en-US" w:bidi="ar-SA"/>
        </w:rPr>
        <w:t xml:space="preserve">услуг </w:t>
      </w:r>
      <w:r w:rsidRPr="008F4B52">
        <w:rPr>
          <w:rFonts w:ascii="GHEA Grapalat" w:hAnsi="GHEA Grapalat"/>
          <w:i w:val="0"/>
          <w:sz w:val="24"/>
          <w:szCs w:val="24"/>
        </w:rPr>
        <w:t>по восстановлению фундамента столбов (далее — договор).</w:t>
      </w:r>
    </w:p>
    <w:p w:rsidR="008438B8" w:rsidRPr="009044F1" w:rsidRDefault="008438B8" w:rsidP="008438B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438B8" w:rsidRDefault="008438B8" w:rsidP="008438B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438B8" w:rsidRPr="003F762C" w:rsidRDefault="008438B8" w:rsidP="008438B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438B8" w:rsidRPr="00D5443D" w:rsidRDefault="008438B8" w:rsidP="008438B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438B8" w:rsidRPr="009C5B38" w:rsidRDefault="008438B8" w:rsidP="008438B8">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г.Ереван, ул. Бузанда 1/4. в документарной форме, до 1</w:t>
      </w:r>
      <w:r w:rsidRPr="009C5B38">
        <w:rPr>
          <w:rFonts w:ascii="GHEA Grapalat" w:hAnsi="GHEA Grapalat"/>
          <w:i w:val="0"/>
          <w:sz w:val="22"/>
          <w:szCs w:val="22"/>
        </w:rPr>
        <w:t>1</w:t>
      </w:r>
      <w:r w:rsidRPr="00273655">
        <w:rPr>
          <w:rFonts w:ascii="GHEA Grapalat" w:hAnsi="GHEA Grapalat"/>
          <w:i w:val="0"/>
          <w:sz w:val="22"/>
          <w:szCs w:val="22"/>
        </w:rPr>
        <w:t xml:space="preserve">:00 часов 7-го дня со дня опубликования настоящего объявления. </w:t>
      </w:r>
    </w:p>
    <w:p w:rsidR="008438B8" w:rsidRPr="00D85563" w:rsidRDefault="008438B8" w:rsidP="008438B8">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8438B8" w:rsidRPr="00273655" w:rsidRDefault="008438B8" w:rsidP="008438B8">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г.Ереван, ул. Бузанда 1/4, в 1</w:t>
      </w:r>
      <w:r w:rsidRPr="009C5B38">
        <w:rPr>
          <w:rFonts w:ascii="GHEA Grapalat" w:hAnsi="GHEA Grapalat"/>
          <w:i w:val="0"/>
          <w:sz w:val="22"/>
          <w:szCs w:val="22"/>
        </w:rPr>
        <w:t>1</w:t>
      </w:r>
      <w:r w:rsidRPr="00273655">
        <w:rPr>
          <w:rFonts w:ascii="GHEA Grapalat" w:hAnsi="GHEA Grapalat"/>
          <w:i w:val="0"/>
          <w:sz w:val="22"/>
          <w:szCs w:val="22"/>
        </w:rPr>
        <w:t xml:space="preserve">:00 часов, </w:t>
      </w:r>
      <w:r w:rsidR="001B69C6">
        <w:rPr>
          <w:rFonts w:ascii="GHEA Grapalat" w:hAnsi="GHEA Grapalat"/>
          <w:i w:val="0"/>
          <w:sz w:val="22"/>
          <w:szCs w:val="22"/>
          <w:lang w:val="hy-AM"/>
        </w:rPr>
        <w:t>05</w:t>
      </w:r>
      <w:r>
        <w:rPr>
          <w:rFonts w:ascii="GHEA Grapalat" w:hAnsi="GHEA Grapalat"/>
          <w:i w:val="0"/>
          <w:sz w:val="22"/>
          <w:szCs w:val="22"/>
        </w:rPr>
        <w:t>.</w:t>
      </w:r>
      <w:r w:rsidR="001B69C6">
        <w:rPr>
          <w:rFonts w:ascii="GHEA Grapalat" w:hAnsi="GHEA Grapalat"/>
          <w:i w:val="0"/>
          <w:sz w:val="22"/>
          <w:szCs w:val="22"/>
        </w:rPr>
        <w:t>12</w:t>
      </w:r>
      <w:r w:rsidRPr="00273655">
        <w:rPr>
          <w:rFonts w:ascii="GHEA Grapalat" w:hAnsi="GHEA Grapalat"/>
          <w:i w:val="0"/>
          <w:sz w:val="22"/>
          <w:szCs w:val="22"/>
        </w:rPr>
        <w:t>.202</w:t>
      </w:r>
      <w:r w:rsidRPr="009C5B38">
        <w:rPr>
          <w:rFonts w:ascii="GHEA Grapalat" w:hAnsi="GHEA Grapalat"/>
          <w:i w:val="0"/>
          <w:sz w:val="22"/>
          <w:szCs w:val="22"/>
        </w:rPr>
        <w:t>5</w:t>
      </w:r>
      <w:r w:rsidRPr="00273655">
        <w:rPr>
          <w:rFonts w:ascii="GHEA Grapalat" w:hAnsi="GHEA Grapalat"/>
          <w:i w:val="0"/>
          <w:sz w:val="22"/>
          <w:szCs w:val="22"/>
        </w:rPr>
        <w:t>г.</w:t>
      </w:r>
    </w:p>
    <w:p w:rsidR="008438B8" w:rsidRPr="001B32D9" w:rsidRDefault="008438B8" w:rsidP="008438B8">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438B8" w:rsidRPr="00273655" w:rsidRDefault="008438B8" w:rsidP="008438B8">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2"/>
          <w:szCs w:val="22"/>
        </w:rPr>
        <w:t>Нарине Абраамяну.</w:t>
      </w:r>
    </w:p>
    <w:p w:rsidR="008438B8" w:rsidRDefault="008438B8" w:rsidP="008438B8">
      <w:pPr>
        <w:pStyle w:val="BodyTextIndent"/>
        <w:ind w:firstLine="567"/>
        <w:rPr>
          <w:rFonts w:ascii="GHEA Grapalat" w:hAnsi="GHEA Grapalat"/>
          <w:i w:val="0"/>
          <w:lang w:eastAsia="en-US" w:bidi="ar-SA"/>
        </w:rPr>
      </w:pPr>
    </w:p>
    <w:p w:rsidR="008438B8" w:rsidRDefault="008438B8" w:rsidP="008438B8">
      <w:pPr>
        <w:ind w:firstLine="708"/>
        <w:jc w:val="both"/>
        <w:rPr>
          <w:rFonts w:ascii="GHEA Grapalat" w:hAnsi="GHEA Grapalat"/>
          <w:sz w:val="22"/>
          <w:szCs w:val="20"/>
          <w:lang w:eastAsia="en-US" w:bidi="ar-SA"/>
        </w:rPr>
      </w:pPr>
    </w:p>
    <w:p w:rsidR="008438B8" w:rsidRDefault="008438B8" w:rsidP="008438B8">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8438B8" w:rsidRPr="00807E2B" w:rsidRDefault="008438B8" w:rsidP="008438B8">
      <w:pPr>
        <w:ind w:firstLine="708"/>
        <w:jc w:val="both"/>
        <w:rPr>
          <w:rFonts w:ascii="Sylfaen" w:hAnsi="Sylfaen"/>
          <w:i/>
        </w:rPr>
      </w:pPr>
      <w:r>
        <w:rPr>
          <w:rFonts w:ascii="GHEA Grapalat" w:hAnsi="GHEA Grapalat"/>
          <w:sz w:val="20"/>
          <w:szCs w:val="20"/>
        </w:rPr>
        <w:t xml:space="preserve">       эл.почта. </w:t>
      </w:r>
      <w:r w:rsidRPr="00DF78BE">
        <w:rPr>
          <w:rFonts w:ascii="GHEA Grapalat" w:hAnsi="GHEA Grapalat"/>
          <w:i/>
          <w:lang w:val="af-ZA"/>
        </w:rPr>
        <w:t>narine</w:t>
      </w:r>
      <w:r>
        <w:rPr>
          <w:rFonts w:ascii="GHEA Grapalat" w:hAnsi="GHEA Grapalat"/>
          <w:i/>
        </w:rPr>
        <w:t>.</w:t>
      </w:r>
      <w:r>
        <w:rPr>
          <w:rFonts w:ascii="GHEA Grapalat" w:hAnsi="GHEA Grapalat"/>
          <w:i/>
          <w:lang w:val="af-ZA"/>
        </w:rPr>
        <w:t>abrahamyan</w:t>
      </w:r>
      <w:r w:rsidRPr="00DF78BE">
        <w:rPr>
          <w:rFonts w:ascii="GHEA Grapalat" w:hAnsi="GHEA Grapalat"/>
          <w:i/>
          <w:lang w:val="af-ZA"/>
        </w:rPr>
        <w:t>@</w:t>
      </w:r>
      <w:r>
        <w:rPr>
          <w:rFonts w:ascii="GHEA Grapalat" w:hAnsi="GHEA Grapalat"/>
          <w:i/>
          <w:lang w:val="en-US"/>
        </w:rPr>
        <w:t>yerevan</w:t>
      </w:r>
      <w:r w:rsidRPr="00807E2B">
        <w:rPr>
          <w:rFonts w:ascii="GHEA Grapalat" w:hAnsi="GHEA Grapalat"/>
          <w:i/>
        </w:rPr>
        <w:t>.</w:t>
      </w:r>
      <w:r>
        <w:rPr>
          <w:rFonts w:ascii="GHEA Grapalat" w:hAnsi="GHEA Grapalat"/>
          <w:i/>
          <w:lang w:val="en-US"/>
        </w:rPr>
        <w:t>am</w:t>
      </w:r>
    </w:p>
    <w:p w:rsidR="008438B8" w:rsidRDefault="008438B8" w:rsidP="008438B8">
      <w:pPr>
        <w:ind w:firstLine="708"/>
        <w:jc w:val="both"/>
        <w:rPr>
          <w:rFonts w:ascii="GHEA Grapalat" w:hAnsi="GHEA Grapalat"/>
          <w:i/>
        </w:rPr>
      </w:pPr>
      <w:r>
        <w:rPr>
          <w:rFonts w:ascii="GHEA Grapalat" w:hAnsi="GHEA Grapalat"/>
          <w:i/>
        </w:rPr>
        <w:t xml:space="preserve">      Заказчик. ЗАО “Ергорсвет”</w:t>
      </w: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Default="008438B8"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8438B8" w:rsidRPr="00B02E29" w:rsidRDefault="008438B8" w:rsidP="008438B8">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8438B8" w:rsidRPr="00B02E29" w:rsidRDefault="008438B8" w:rsidP="008438B8">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5C1216">
        <w:rPr>
          <w:rFonts w:ascii="GHEA Grapalat" w:hAnsi="GHEA Grapalat"/>
          <w:i/>
          <w:lang w:val="hy-AM"/>
        </w:rPr>
        <w:t>28</w:t>
      </w:r>
      <w:bookmarkStart w:id="0" w:name="_GoBack"/>
      <w:bookmarkEnd w:id="0"/>
      <w:r>
        <w:rPr>
          <w:rFonts w:ascii="GHEA Grapalat" w:hAnsi="GHEA Grapalat"/>
          <w:i/>
        </w:rPr>
        <w:t>.</w:t>
      </w:r>
      <w:r w:rsidR="00EB2C32">
        <w:rPr>
          <w:rFonts w:ascii="GHEA Grapalat" w:hAnsi="GHEA Grapalat"/>
          <w:i/>
        </w:rPr>
        <w:t>1</w:t>
      </w:r>
      <w:r w:rsidR="005A73D9">
        <w:rPr>
          <w:rFonts w:ascii="GHEA Grapalat" w:hAnsi="GHEA Grapalat"/>
          <w:i/>
          <w:lang w:val="hy-AM"/>
        </w:rPr>
        <w:t>1</w:t>
      </w:r>
      <w:r w:rsidRPr="006211E3">
        <w:rPr>
          <w:rFonts w:ascii="GHEA Grapalat" w:hAnsi="GHEA Grapalat"/>
          <w:i/>
        </w:rPr>
        <w:t>.</w:t>
      </w:r>
      <w:r w:rsidRPr="00B02E29">
        <w:rPr>
          <w:rFonts w:ascii="GHEA Grapalat" w:hAnsi="GHEA Grapalat"/>
          <w:i/>
        </w:rPr>
        <w:t>20</w:t>
      </w:r>
      <w:r>
        <w:rPr>
          <w:rFonts w:ascii="GHEA Grapalat" w:hAnsi="GHEA Grapalat"/>
          <w:i/>
        </w:rPr>
        <w:t>2</w:t>
      </w:r>
      <w:r w:rsidRPr="009C5B38">
        <w:rPr>
          <w:rFonts w:ascii="GHEA Grapalat" w:hAnsi="GHEA Grapalat"/>
          <w:i/>
        </w:rPr>
        <w:t>5</w:t>
      </w:r>
      <w:r w:rsidRPr="00B02E29">
        <w:rPr>
          <w:rFonts w:ascii="GHEA Grapalat" w:hAnsi="GHEA Grapalat"/>
          <w:i/>
        </w:rPr>
        <w:t>г.</w:t>
      </w:r>
    </w:p>
    <w:p w:rsidR="008438B8" w:rsidRPr="00166A04" w:rsidRDefault="008438B8" w:rsidP="008438B8">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1B69C6">
        <w:rPr>
          <w:rFonts w:ascii="GHEA Grapalat" w:hAnsi="GHEA Grapalat"/>
        </w:rPr>
        <w:t>26/8</w:t>
      </w:r>
    </w:p>
    <w:p w:rsidR="008438B8" w:rsidRPr="00B02E29"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5E574E" w:rsidRDefault="005E574E" w:rsidP="008438B8">
      <w:pPr>
        <w:pStyle w:val="BodyText"/>
        <w:widowControl w:val="0"/>
        <w:spacing w:after="160"/>
        <w:ind w:right="-7"/>
        <w:jc w:val="center"/>
        <w:rPr>
          <w:rFonts w:ascii="GHEA Grapalat" w:hAnsi="GHEA Grapalat"/>
        </w:rPr>
      </w:pPr>
    </w:p>
    <w:p w:rsidR="005E574E" w:rsidRPr="00B02E29" w:rsidRDefault="005E574E"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5E574E" w:rsidRPr="002E57AC" w:rsidRDefault="005E574E" w:rsidP="005E574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574E" w:rsidRPr="00B02E29" w:rsidRDefault="005E574E" w:rsidP="005E574E">
      <w:pPr>
        <w:pStyle w:val="BodyText"/>
        <w:widowControl w:val="0"/>
        <w:spacing w:after="160"/>
        <w:ind w:right="-7"/>
        <w:jc w:val="center"/>
        <w:rPr>
          <w:rFonts w:ascii="GHEA Grapalat" w:hAnsi="GHEA Grapalat"/>
        </w:rPr>
      </w:pPr>
    </w:p>
    <w:p w:rsidR="005E574E" w:rsidRPr="00B02E29" w:rsidRDefault="005E574E" w:rsidP="005E574E">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5E574E" w:rsidRPr="00B02E29" w:rsidRDefault="005E574E" w:rsidP="005E574E">
      <w:pPr>
        <w:pStyle w:val="BodyText"/>
        <w:widowControl w:val="0"/>
        <w:spacing w:after="160"/>
        <w:ind w:right="-7"/>
        <w:jc w:val="center"/>
        <w:rPr>
          <w:rFonts w:ascii="GHEA Grapalat" w:hAnsi="GHEA Grapalat" w:cs="Sylfaen"/>
        </w:rPr>
      </w:pPr>
    </w:p>
    <w:p w:rsidR="005E574E" w:rsidRPr="00B02E29" w:rsidRDefault="005E574E" w:rsidP="005E574E">
      <w:pPr>
        <w:pStyle w:val="BodyText"/>
        <w:widowControl w:val="0"/>
        <w:spacing w:after="160"/>
        <w:ind w:right="-7"/>
        <w:jc w:val="center"/>
        <w:rPr>
          <w:rFonts w:ascii="GHEA Grapalat" w:hAnsi="GHEA Grapalat" w:cs="Sylfaen"/>
        </w:rPr>
      </w:pPr>
    </w:p>
    <w:p w:rsidR="005E574E" w:rsidRPr="00092E25" w:rsidRDefault="005E574E" w:rsidP="005E574E">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Pr="00514859">
        <w:rPr>
          <w:rFonts w:ascii="GHEA Grapalat" w:hAnsi="GHEA Grapalat"/>
        </w:rPr>
        <w:t>УСЛУГ ПО ВОССТАНОВЛЕНИЮ ФУНДАМЕНТА СТОЛБОВ</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5E574E" w:rsidRPr="002106B9" w:rsidRDefault="005E574E" w:rsidP="005E574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Pr="009044F1" w:rsidRDefault="008438B8" w:rsidP="008438B8">
      <w:pPr>
        <w:jc w:val="both"/>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8438B8" w:rsidRPr="009044F1" w:rsidRDefault="008438B8" w:rsidP="008438B8">
      <w:pPr>
        <w:widowControl w:val="0"/>
        <w:spacing w:after="160"/>
        <w:ind w:firstLine="567"/>
        <w:jc w:val="center"/>
        <w:rPr>
          <w:rFonts w:ascii="GHEA Grapalat" w:hAnsi="GHEA Grapalat" w:cs="Sylfaen"/>
          <w:b/>
        </w:rPr>
      </w:pPr>
      <w:r w:rsidRPr="009044F1">
        <w:rPr>
          <w:rFonts w:ascii="GHEA Grapalat" w:hAnsi="GHEA Grapalat"/>
        </w:rPr>
        <w:br w:type="page"/>
      </w:r>
    </w:p>
    <w:p w:rsidR="00F64E52" w:rsidRPr="009044F1" w:rsidRDefault="00F64E52" w:rsidP="00F64E52">
      <w:pPr>
        <w:widowControl w:val="0"/>
        <w:spacing w:after="160"/>
        <w:jc w:val="center"/>
        <w:rPr>
          <w:rFonts w:ascii="GHEA Grapalat" w:hAnsi="GHEA Grapalat"/>
          <w:b/>
        </w:rPr>
      </w:pPr>
      <w:r w:rsidRPr="009044F1">
        <w:rPr>
          <w:rFonts w:ascii="GHEA Grapalat" w:hAnsi="GHEA Grapalat"/>
          <w:b/>
        </w:rPr>
        <w:lastRenderedPageBreak/>
        <w:t>СОДЕРЖАНИЕ</w:t>
      </w:r>
    </w:p>
    <w:p w:rsidR="00F64E52" w:rsidRPr="006211E3" w:rsidRDefault="00F64E52" w:rsidP="00F64E52">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F64E52" w:rsidRPr="009044F1" w:rsidRDefault="00F64E52" w:rsidP="00F64E52">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F64E52" w:rsidRPr="00D962A0" w:rsidRDefault="00F64E52" w:rsidP="00F64E52">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sidRPr="00514859">
        <w:rPr>
          <w:rFonts w:ascii="GHEA Grapalat" w:hAnsi="GHEA Grapalat"/>
          <w:b/>
        </w:rPr>
        <w:t>ПО ВОССТАНОВЛЕНИЮ ФУНДАМЕНТА СТОЛБОВ</w:t>
      </w:r>
      <w:r w:rsidRPr="00FC3722">
        <w:rPr>
          <w:rFonts w:ascii="GHEA Grapalat" w:hAnsi="GHEA Grapalat"/>
          <w:b/>
        </w:rPr>
        <w:t xml:space="preserve"> 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8438B8" w:rsidRPr="009044F1" w:rsidRDefault="008438B8" w:rsidP="008438B8">
      <w:pPr>
        <w:widowControl w:val="0"/>
        <w:spacing w:after="160"/>
        <w:jc w:val="center"/>
        <w:rPr>
          <w:rFonts w:ascii="GHEA Grapalat" w:hAnsi="GHEA Grapalat" w:cs="Sylfaen"/>
          <w:b/>
        </w:rPr>
      </w:pPr>
    </w:p>
    <w:p w:rsidR="008438B8" w:rsidRPr="008842CE" w:rsidRDefault="008438B8" w:rsidP="008438B8">
      <w:pPr>
        <w:widowControl w:val="0"/>
        <w:spacing w:after="160"/>
        <w:jc w:val="center"/>
        <w:rPr>
          <w:rFonts w:ascii="GHEA Grapalat" w:hAnsi="GHEA Grapalat"/>
          <w:b/>
        </w:rPr>
      </w:pPr>
      <w:r w:rsidRPr="009044F1">
        <w:rPr>
          <w:rFonts w:ascii="GHEA Grapalat" w:hAnsi="GHEA Grapalat"/>
          <w:b/>
        </w:rPr>
        <w:t>ЧАСТЬ I.</w:t>
      </w:r>
    </w:p>
    <w:p w:rsidR="008438B8" w:rsidRPr="008842CE" w:rsidRDefault="008438B8" w:rsidP="008438B8">
      <w:pPr>
        <w:widowControl w:val="0"/>
        <w:spacing w:after="160"/>
        <w:jc w:val="center"/>
        <w:rPr>
          <w:rFonts w:ascii="GHEA Grapalat" w:hAnsi="GHEA Grapalat"/>
        </w:rPr>
      </w:pP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8438B8" w:rsidRPr="009044F1"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8438B8" w:rsidRPr="009044F1"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438B8" w:rsidRPr="008842CE"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Pr="00374F4A" w:rsidRDefault="008438B8" w:rsidP="008438B8">
      <w:pPr>
        <w:widowControl w:val="0"/>
        <w:spacing w:after="160"/>
        <w:jc w:val="center"/>
        <w:rPr>
          <w:rFonts w:ascii="GHEA Grapalat" w:hAnsi="GHEA Grapalat"/>
          <w:b/>
        </w:rPr>
      </w:pPr>
      <w:r>
        <w:rPr>
          <w:rFonts w:ascii="GHEA Grapalat" w:hAnsi="GHEA Grapalat"/>
          <w:b/>
        </w:rPr>
        <w:t xml:space="preserve">ЧАСТЬ II. </w:t>
      </w:r>
    </w:p>
    <w:p w:rsidR="008438B8" w:rsidRPr="00374F4A"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p>
    <w:p w:rsidR="008438B8" w:rsidRPr="008842CE" w:rsidRDefault="008438B8" w:rsidP="008438B8">
      <w:pPr>
        <w:widowControl w:val="0"/>
        <w:spacing w:after="160"/>
        <w:jc w:val="center"/>
        <w:rPr>
          <w:rFonts w:ascii="GHEA Grapalat" w:hAnsi="GHEA Grapalat"/>
          <w:b/>
        </w:rPr>
      </w:pP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8438B8" w:rsidRPr="003A1EBB"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8438B8" w:rsidRPr="00625529"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8438B8" w:rsidRDefault="008438B8" w:rsidP="008438B8">
      <w:pPr>
        <w:rPr>
          <w:rFonts w:ascii="GHEA Grapalat" w:hAnsi="GHEA Grapalat"/>
          <w:spacing w:val="-6"/>
        </w:rPr>
      </w:pPr>
      <w:r>
        <w:rPr>
          <w:rFonts w:ascii="GHEA Grapalat" w:hAnsi="GHEA Grapalat"/>
          <w:spacing w:val="-6"/>
        </w:rPr>
        <w:br w:type="page"/>
      </w:r>
    </w:p>
    <w:p w:rsidR="008438B8" w:rsidRPr="006D2DF7" w:rsidRDefault="008438B8" w:rsidP="008438B8">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Pr>
          <w:rFonts w:ascii="GHEA Grapalat" w:hAnsi="GHEA Grapalat"/>
          <w:spacing w:val="-6"/>
        </w:rPr>
        <w:t>тся в дополнение к объявлению о</w:t>
      </w:r>
      <w:r w:rsidRPr="006D2DF7">
        <w:rPr>
          <w:rFonts w:ascii="GHEA Grapalat" w:hAnsi="GHEA Grapalat"/>
          <w:spacing w:val="-6"/>
        </w:rPr>
        <w:t xml:space="preserve"> </w:t>
      </w:r>
      <w:r w:rsidRPr="00273655">
        <w:rPr>
          <w:rFonts w:ascii="GHEA Grapalat" w:hAnsi="GHEA Grapalat"/>
          <w:sz w:val="22"/>
          <w:szCs w:val="22"/>
        </w:rPr>
        <w:t>запрос</w:t>
      </w:r>
      <w:r>
        <w:rPr>
          <w:rFonts w:ascii="GHEA Grapalat" w:hAnsi="GHEA Grapalat"/>
          <w:sz w:val="22"/>
          <w:szCs w:val="22"/>
        </w:rPr>
        <w:t>е</w:t>
      </w:r>
      <w:r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1B69C6">
        <w:rPr>
          <w:rFonts w:ascii="GHEA Grapalat" w:hAnsi="GHEA Grapalat"/>
        </w:rPr>
        <w:t>26/8</w:t>
      </w:r>
      <w:r w:rsidRPr="006D2DF7">
        <w:rPr>
          <w:rFonts w:ascii="GHEA Grapalat" w:hAnsi="GHEA Grapalat"/>
          <w:spacing w:val="-6"/>
        </w:rPr>
        <w:t xml:space="preserve"> (далее — процедура).</w:t>
      </w:r>
    </w:p>
    <w:p w:rsidR="008438B8" w:rsidRPr="000B2CFA" w:rsidRDefault="008438B8" w:rsidP="008438B8">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438B8" w:rsidRPr="009044F1" w:rsidRDefault="008438B8" w:rsidP="008438B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8438B8" w:rsidRPr="009044F1" w:rsidRDefault="008438B8" w:rsidP="008438B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438B8" w:rsidRPr="009C5B38" w:rsidRDefault="008438B8" w:rsidP="008438B8">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i/>
          <w:lang w:val="af-ZA"/>
        </w:rPr>
        <w:t>narine.abrahamyan</w:t>
      </w:r>
      <w:r w:rsidRPr="00DF78BE">
        <w:rPr>
          <w:rFonts w:ascii="GHEA Grapalat" w:hAnsi="GHEA Grapalat"/>
          <w:i/>
          <w:lang w:val="af-ZA"/>
        </w:rPr>
        <w:t>@</w:t>
      </w:r>
      <w:r>
        <w:rPr>
          <w:rFonts w:ascii="GHEA Grapalat" w:hAnsi="GHEA Grapalat"/>
          <w:i/>
          <w:lang w:val="af-ZA"/>
        </w:rPr>
        <w:t>yerevan.am</w:t>
      </w: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EB2C32" w:rsidRDefault="00EB2C32" w:rsidP="008438B8">
      <w:pPr>
        <w:widowControl w:val="0"/>
        <w:spacing w:after="160"/>
        <w:jc w:val="center"/>
        <w:rPr>
          <w:rFonts w:ascii="GHEA Grapalat" w:hAnsi="GHEA Grapalat"/>
        </w:rPr>
      </w:pPr>
    </w:p>
    <w:p w:rsidR="00EB2C32" w:rsidRDefault="00EB2C32"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Pr="009044F1" w:rsidRDefault="008438B8" w:rsidP="008438B8">
      <w:pPr>
        <w:widowControl w:val="0"/>
        <w:spacing w:after="160"/>
        <w:jc w:val="center"/>
        <w:rPr>
          <w:rFonts w:ascii="GHEA Grapalat" w:hAnsi="GHEA Grapalat"/>
        </w:rPr>
      </w:pPr>
      <w:r w:rsidRPr="009044F1">
        <w:rPr>
          <w:rFonts w:ascii="GHEA Grapalat" w:hAnsi="GHEA Grapalat"/>
        </w:rPr>
        <w:t>ЧАСТЬ I</w:t>
      </w:r>
    </w:p>
    <w:p w:rsidR="008438B8" w:rsidRPr="009044F1" w:rsidRDefault="008438B8" w:rsidP="008438B8">
      <w:pPr>
        <w:pStyle w:val="Heading3"/>
        <w:keepNext w:val="0"/>
        <w:widowControl w:val="0"/>
        <w:spacing w:after="160" w:line="240" w:lineRule="auto"/>
        <w:rPr>
          <w:rFonts w:ascii="GHEA Grapalat" w:hAnsi="GHEA Grapalat"/>
          <w:sz w:val="24"/>
          <w:szCs w:val="24"/>
        </w:rPr>
      </w:pPr>
    </w:p>
    <w:p w:rsidR="00F64E52" w:rsidRPr="00B02E29" w:rsidRDefault="00F64E52" w:rsidP="00F64E52">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sidRPr="009626B8">
        <w:rPr>
          <w:rFonts w:ascii="GHEA Grapalat" w:hAnsi="GHEA Grapalat"/>
          <w:i w:val="0"/>
          <w:sz w:val="24"/>
          <w:szCs w:val="24"/>
        </w:rPr>
        <w:t>по восстановлению фундамента столбов</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2</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F64E52" w:rsidRPr="009044F1" w:rsidTr="00875DA2">
        <w:trPr>
          <w:jc w:val="center"/>
        </w:trPr>
        <w:tc>
          <w:tcPr>
            <w:tcW w:w="3403" w:type="dxa"/>
            <w:gridSpan w:val="2"/>
            <w:vAlign w:val="center"/>
          </w:tcPr>
          <w:p w:rsidR="00F64E52" w:rsidRPr="009044F1" w:rsidRDefault="00F64E52" w:rsidP="00875DA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F64E52" w:rsidRPr="009044F1" w:rsidRDefault="00F64E52" w:rsidP="00875DA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64E52" w:rsidRPr="009044F1" w:rsidTr="00875DA2">
        <w:trPr>
          <w:trHeight w:val="812"/>
          <w:jc w:val="center"/>
        </w:trPr>
        <w:tc>
          <w:tcPr>
            <w:tcW w:w="1175" w:type="dxa"/>
            <w:vAlign w:val="center"/>
          </w:tcPr>
          <w:p w:rsidR="00F64E52" w:rsidRPr="009044F1" w:rsidRDefault="00F64E52" w:rsidP="00875DA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F64E52" w:rsidRPr="00E361B5" w:rsidRDefault="00F64E52" w:rsidP="00875DA2">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F64E52" w:rsidRPr="009044F1" w:rsidRDefault="00F64E52" w:rsidP="00875DA2">
            <w:pPr>
              <w:pStyle w:val="BodyTextIndent2"/>
              <w:widowControl w:val="0"/>
              <w:spacing w:after="120" w:line="240" w:lineRule="auto"/>
              <w:ind w:firstLine="0"/>
              <w:rPr>
                <w:rFonts w:ascii="GHEA Grapalat" w:hAnsi="GHEA Grapalat"/>
                <w:sz w:val="24"/>
                <w:szCs w:val="24"/>
                <w:u w:val="single"/>
              </w:rPr>
            </w:pPr>
          </w:p>
        </w:tc>
      </w:tr>
      <w:tr w:rsidR="00B2689D" w:rsidRPr="009044F1" w:rsidTr="00B86F94">
        <w:trPr>
          <w:jc w:val="center"/>
        </w:trPr>
        <w:tc>
          <w:tcPr>
            <w:tcW w:w="1175" w:type="dxa"/>
            <w:vAlign w:val="center"/>
          </w:tcPr>
          <w:p w:rsidR="00B2689D" w:rsidRPr="009044F1" w:rsidRDefault="00B2689D" w:rsidP="00B2689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r>
              <w:rPr>
                <w:rFonts w:ascii="Arial" w:hAnsi="Arial" w:cs="Arial"/>
              </w:rPr>
              <w:t xml:space="preserve"> </w:t>
            </w:r>
          </w:p>
        </w:tc>
        <w:tc>
          <w:tcPr>
            <w:tcW w:w="2228" w:type="dxa"/>
          </w:tcPr>
          <w:p w:rsidR="00B2689D" w:rsidRPr="00204F84" w:rsidRDefault="00B2689D" w:rsidP="00B2689D">
            <w:r>
              <w:rPr>
                <w:rFonts w:ascii="Arial" w:hAnsi="Arial" w:cs="Arial"/>
              </w:rPr>
              <w:t>До</w:t>
            </w:r>
            <w:r w:rsidRPr="00204F84">
              <w:t xml:space="preserve"> 4320000</w:t>
            </w:r>
          </w:p>
        </w:tc>
        <w:tc>
          <w:tcPr>
            <w:tcW w:w="6600" w:type="dxa"/>
            <w:vAlign w:val="center"/>
          </w:tcPr>
          <w:p w:rsidR="00B2689D" w:rsidRPr="004947FC" w:rsidRDefault="00B2689D" w:rsidP="00B2689D">
            <w:pPr>
              <w:rPr>
                <w:rFonts w:ascii="Arial LatArm" w:hAnsi="Arial LatArm" w:cs="Arial"/>
              </w:rPr>
            </w:pPr>
            <w:r w:rsidRPr="004947FC">
              <w:rPr>
                <w:rFonts w:ascii="Calibri" w:hAnsi="Calibri" w:cs="Calibri"/>
              </w:rPr>
              <w:t>Восстановление</w:t>
            </w:r>
            <w:r w:rsidRPr="004947FC">
              <w:rPr>
                <w:rFonts w:ascii="Arial LatArm" w:hAnsi="Arial LatArm" w:cs="Arial"/>
              </w:rPr>
              <w:t xml:space="preserve"> </w:t>
            </w:r>
            <w:r w:rsidRPr="004947FC">
              <w:rPr>
                <w:rFonts w:ascii="Calibri" w:hAnsi="Calibri" w:cs="Calibri"/>
              </w:rPr>
              <w:t>фундамента</w:t>
            </w:r>
            <w:r w:rsidRPr="004947FC">
              <w:rPr>
                <w:rFonts w:ascii="Arial LatArm" w:hAnsi="Arial LatArm" w:cs="Arial"/>
              </w:rPr>
              <w:t xml:space="preserve"> </w:t>
            </w:r>
            <w:r w:rsidRPr="004947FC">
              <w:rPr>
                <w:rFonts w:ascii="Calibri" w:hAnsi="Calibri" w:cs="Calibri"/>
              </w:rPr>
              <w:t>столба</w:t>
            </w:r>
            <w:r w:rsidRPr="004947FC">
              <w:rPr>
                <w:rFonts w:ascii="Arial LatArm" w:hAnsi="Arial LatArm" w:cs="Arial"/>
              </w:rPr>
              <w:t xml:space="preserve">  (</w:t>
            </w:r>
            <w:r w:rsidRPr="004947FC">
              <w:rPr>
                <w:rFonts w:ascii="Calibri" w:hAnsi="Calibri" w:cs="Calibri"/>
              </w:rPr>
              <w:t>с</w:t>
            </w:r>
            <w:r w:rsidRPr="004947FC">
              <w:rPr>
                <w:rFonts w:ascii="Arial LatArm" w:hAnsi="Arial LatArm" w:cs="Arial"/>
              </w:rPr>
              <w:t xml:space="preserve"> </w:t>
            </w:r>
            <w:r w:rsidRPr="004947FC">
              <w:rPr>
                <w:rFonts w:ascii="Calibri" w:hAnsi="Calibri" w:cs="Calibri"/>
              </w:rPr>
              <w:t>раскапованием</w:t>
            </w:r>
            <w:r w:rsidRPr="004947FC">
              <w:rPr>
                <w:rFonts w:ascii="Arial LatArm" w:hAnsi="Arial LatArm" w:cs="Arial"/>
              </w:rPr>
              <w:t xml:space="preserve"> </w:t>
            </w:r>
            <w:r w:rsidRPr="004947FC">
              <w:rPr>
                <w:rFonts w:ascii="Calibri" w:hAnsi="Calibri" w:cs="Calibri"/>
              </w:rPr>
              <w:t>грунта</w:t>
            </w:r>
            <w:r w:rsidRPr="004947FC">
              <w:rPr>
                <w:rFonts w:ascii="Arial LatArm" w:hAnsi="Arial LatArm" w:cs="Arial"/>
              </w:rPr>
              <w:t>)</w:t>
            </w:r>
          </w:p>
        </w:tc>
      </w:tr>
      <w:tr w:rsidR="00B2689D" w:rsidRPr="009044F1" w:rsidTr="00B86F94">
        <w:trPr>
          <w:jc w:val="center"/>
        </w:trPr>
        <w:tc>
          <w:tcPr>
            <w:tcW w:w="1175" w:type="dxa"/>
            <w:vAlign w:val="center"/>
          </w:tcPr>
          <w:p w:rsidR="00B2689D" w:rsidRPr="00D369B5" w:rsidRDefault="00B2689D" w:rsidP="00B2689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2228" w:type="dxa"/>
          </w:tcPr>
          <w:p w:rsidR="00B2689D" w:rsidRDefault="00B2689D" w:rsidP="00B2689D">
            <w:r>
              <w:rPr>
                <w:rFonts w:ascii="Arial" w:hAnsi="Arial" w:cs="Arial"/>
              </w:rPr>
              <w:t>До</w:t>
            </w:r>
            <w:r w:rsidRPr="00204F84">
              <w:t xml:space="preserve"> 5640000</w:t>
            </w:r>
          </w:p>
        </w:tc>
        <w:tc>
          <w:tcPr>
            <w:tcW w:w="6600" w:type="dxa"/>
            <w:vAlign w:val="center"/>
          </w:tcPr>
          <w:p w:rsidR="00B2689D" w:rsidRPr="004947FC" w:rsidRDefault="00B2689D" w:rsidP="00B2689D">
            <w:pPr>
              <w:rPr>
                <w:rFonts w:ascii="Arial LatArm" w:hAnsi="Arial LatArm" w:cs="Arial"/>
              </w:rPr>
            </w:pPr>
            <w:r w:rsidRPr="004947FC">
              <w:rPr>
                <w:rFonts w:ascii="Calibri" w:hAnsi="Calibri" w:cs="Calibri"/>
              </w:rPr>
              <w:t>Восстановление</w:t>
            </w:r>
            <w:r w:rsidRPr="004947FC">
              <w:rPr>
                <w:rFonts w:ascii="Arial LatArm" w:hAnsi="Arial LatArm" w:cs="Arial"/>
              </w:rPr>
              <w:t xml:space="preserve"> </w:t>
            </w:r>
            <w:r w:rsidRPr="004947FC">
              <w:rPr>
                <w:rFonts w:ascii="Calibri" w:hAnsi="Calibri" w:cs="Calibri"/>
              </w:rPr>
              <w:t>фундамента</w:t>
            </w:r>
            <w:r w:rsidRPr="004947FC">
              <w:rPr>
                <w:rFonts w:ascii="Arial LatArm" w:hAnsi="Arial LatArm" w:cs="Arial"/>
              </w:rPr>
              <w:t xml:space="preserve"> </w:t>
            </w:r>
            <w:r w:rsidRPr="004947FC">
              <w:rPr>
                <w:rFonts w:ascii="Calibri" w:hAnsi="Calibri" w:cs="Calibri"/>
              </w:rPr>
              <w:t>столба</w:t>
            </w:r>
            <w:r w:rsidRPr="004947FC">
              <w:rPr>
                <w:rFonts w:ascii="Arial LatArm" w:hAnsi="Arial LatArm" w:cs="Arial"/>
              </w:rPr>
              <w:t xml:space="preserve">  (</w:t>
            </w:r>
            <w:r w:rsidRPr="004947FC">
              <w:rPr>
                <w:rFonts w:ascii="Calibri" w:hAnsi="Calibri" w:cs="Calibri"/>
              </w:rPr>
              <w:t>с</w:t>
            </w:r>
            <w:r w:rsidRPr="004947FC">
              <w:rPr>
                <w:rFonts w:ascii="Arial LatArm" w:hAnsi="Arial LatArm" w:cs="Arial"/>
              </w:rPr>
              <w:t xml:space="preserve"> </w:t>
            </w:r>
            <w:r w:rsidRPr="004947FC">
              <w:rPr>
                <w:rFonts w:ascii="Calibri" w:hAnsi="Calibri" w:cs="Calibri"/>
              </w:rPr>
              <w:t>раскапованием</w:t>
            </w:r>
            <w:r w:rsidRPr="004947FC">
              <w:rPr>
                <w:rFonts w:ascii="Arial LatArm" w:hAnsi="Arial LatArm" w:cs="Arial"/>
              </w:rPr>
              <w:t xml:space="preserve"> </w:t>
            </w:r>
            <w:r w:rsidRPr="004947FC">
              <w:rPr>
                <w:rFonts w:ascii="Calibri" w:hAnsi="Calibri" w:cs="Calibri"/>
              </w:rPr>
              <w:t>асфальтового</w:t>
            </w:r>
            <w:r w:rsidRPr="004947FC">
              <w:rPr>
                <w:rFonts w:ascii="Arial LatArm" w:hAnsi="Arial LatArm" w:cs="Arial"/>
              </w:rPr>
              <w:t xml:space="preserve"> </w:t>
            </w:r>
            <w:r w:rsidRPr="004947FC">
              <w:rPr>
                <w:rFonts w:ascii="Calibri" w:hAnsi="Calibri" w:cs="Calibri"/>
              </w:rPr>
              <w:t>покрытия</w:t>
            </w:r>
            <w:r w:rsidRPr="004947FC">
              <w:rPr>
                <w:rFonts w:ascii="Arial LatArm" w:hAnsi="Arial LatArm" w:cs="Arial"/>
              </w:rPr>
              <w:t xml:space="preserve"> </w:t>
            </w:r>
            <w:r w:rsidRPr="004947FC">
              <w:rPr>
                <w:rFonts w:ascii="Calibri" w:hAnsi="Calibri" w:cs="Calibri"/>
              </w:rPr>
              <w:t>и</w:t>
            </w:r>
            <w:r w:rsidRPr="004947FC">
              <w:rPr>
                <w:rFonts w:ascii="Arial LatArm" w:hAnsi="Arial LatArm" w:cs="Arial"/>
              </w:rPr>
              <w:t xml:space="preserve"> </w:t>
            </w:r>
            <w:r w:rsidRPr="004947FC">
              <w:rPr>
                <w:rFonts w:ascii="Calibri" w:hAnsi="Calibri" w:cs="Calibri"/>
              </w:rPr>
              <w:t>грунта</w:t>
            </w:r>
            <w:r w:rsidRPr="004947FC">
              <w:rPr>
                <w:rFonts w:ascii="Arial LatArm" w:hAnsi="Arial LatArm" w:cs="Arial"/>
              </w:rPr>
              <w:t>)</w:t>
            </w:r>
          </w:p>
        </w:tc>
      </w:tr>
    </w:tbl>
    <w:p w:rsidR="00F64E52" w:rsidRDefault="00F64E52" w:rsidP="00F64E52">
      <w:pPr>
        <w:pStyle w:val="BodyTextIndent2"/>
        <w:widowControl w:val="0"/>
        <w:spacing w:after="160" w:line="240" w:lineRule="auto"/>
        <w:ind w:firstLine="567"/>
        <w:rPr>
          <w:rFonts w:ascii="GHEA Grapalat" w:hAnsi="GHEA Grapalat"/>
          <w:sz w:val="24"/>
          <w:szCs w:val="24"/>
        </w:rPr>
      </w:pPr>
    </w:p>
    <w:p w:rsidR="00F64E52" w:rsidRPr="00AF4F8A" w:rsidRDefault="00F64E52" w:rsidP="00F64E52">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C85454">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F64E52" w:rsidRPr="009044F1" w:rsidRDefault="00F64E52" w:rsidP="00F64E52">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F64E52" w:rsidRPr="006211E3" w:rsidRDefault="00F64E52" w:rsidP="00F64E52">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8438B8" w:rsidRDefault="008438B8" w:rsidP="008438B8">
      <w:pPr>
        <w:widowControl w:val="0"/>
        <w:spacing w:after="160"/>
        <w:jc w:val="center"/>
        <w:rPr>
          <w:rFonts w:ascii="GHEA Grapalat" w:hAnsi="GHEA Grapalat"/>
          <w:b/>
        </w:rPr>
      </w:pPr>
    </w:p>
    <w:p w:rsidR="00B8612D" w:rsidRDefault="00B8612D" w:rsidP="00550029">
      <w:pPr>
        <w:widowControl w:val="0"/>
        <w:spacing w:after="160"/>
        <w:jc w:val="center"/>
        <w:rPr>
          <w:rFonts w:ascii="GHEA Grapalat" w:hAnsi="GHEA Grapalat"/>
          <w:b/>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w:t>
      </w:r>
      <w:r w:rsidR="00E231AD">
        <w:rPr>
          <w:rFonts w:ascii="GHEA Grapalat" w:hAnsi="GHEA Grapalat"/>
        </w:rPr>
        <w:lastRenderedPageBreak/>
        <w:t>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lastRenderedPageBreak/>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w:t>
      </w:r>
      <w:r w:rsidRPr="009044F1">
        <w:rPr>
          <w:rFonts w:ascii="GHEA Grapalat" w:hAnsi="GHEA Grapalat"/>
          <w:sz w:val="24"/>
          <w:szCs w:val="24"/>
        </w:rPr>
        <w:lastRenderedPageBreak/>
        <w:t xml:space="preserve">по подготовке заявок на </w:t>
      </w:r>
      <w:r w:rsidR="00D259F2">
        <w:rPr>
          <w:rFonts w:ascii="GHEA Grapalat" w:hAnsi="GHEA Grapalat"/>
          <w:sz w:val="24"/>
          <w:szCs w:val="24"/>
        </w:rPr>
        <w:t>запрос</w:t>
      </w:r>
      <w:r w:rsidR="00D02C20">
        <w:rPr>
          <w:rFonts w:ascii="GHEA Grapalat" w:hAnsi="GHEA Grapalat"/>
          <w:sz w:val="24"/>
          <w:szCs w:val="24"/>
        </w:rPr>
        <w:t xml:space="preserve"> </w:t>
      </w:r>
      <w:r w:rsidR="00D259F2">
        <w:rPr>
          <w:rFonts w:ascii="GHEA Grapalat" w:hAnsi="GHEA Grapalat"/>
          <w:sz w:val="24"/>
          <w:szCs w:val="24"/>
        </w:rPr>
        <w:t>котировок</w:t>
      </w:r>
      <w:r w:rsidRPr="009044F1">
        <w:rPr>
          <w:rFonts w:ascii="GHEA Grapalat" w:hAnsi="GHEA Grapalat"/>
          <w:sz w:val="24"/>
          <w:szCs w:val="24"/>
        </w:rPr>
        <w:t>.</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w:t>
      </w:r>
      <w:r w:rsidRPr="000207F0">
        <w:rPr>
          <w:rFonts w:ascii="GHEA Grapalat" w:hAnsi="GHEA Grapalat"/>
          <w:b/>
          <w:sz w:val="24"/>
          <w:szCs w:val="24"/>
        </w:rPr>
        <w:t xml:space="preserve"> </w:t>
      </w:r>
      <w:r w:rsidRPr="00437ADC">
        <w:rPr>
          <w:rFonts w:ascii="GHEA Grapalat" w:hAnsi="GHEA Grapalat"/>
          <w:b/>
          <w:sz w:val="24"/>
          <w:szCs w:val="24"/>
        </w:rPr>
        <w:t>Ереван, ул. Бузанда 1/4, не позднее, чем 1</w:t>
      </w:r>
      <w:r w:rsidRPr="009C5B38">
        <w:rPr>
          <w:rFonts w:ascii="GHEA Grapalat" w:hAnsi="GHEA Grapalat"/>
          <w:b/>
          <w:sz w:val="24"/>
          <w:szCs w:val="24"/>
        </w:rPr>
        <w:t>1</w:t>
      </w:r>
      <w:r>
        <w:rPr>
          <w:rFonts w:ascii="GHEA Grapalat" w:hAnsi="GHEA Grapalat"/>
          <w:b/>
          <w:sz w:val="24"/>
          <w:szCs w:val="24"/>
        </w:rPr>
        <w:t xml:space="preserve">:00  часов </w:t>
      </w:r>
      <w:r w:rsidRPr="009C5B38">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E835FC">
        <w:rPr>
          <w:rFonts w:ascii="GHEA Grapalat" w:hAnsi="GHEA Grapalat"/>
          <w:sz w:val="24"/>
          <w:szCs w:val="24"/>
        </w:rPr>
        <w:t>Нарине Абраамян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2A6BE3" w:rsidRDefault="008E58A2" w:rsidP="002A6BE3">
      <w:pPr>
        <w:pStyle w:val="norm"/>
        <w:widowControl w:val="0"/>
        <w:tabs>
          <w:tab w:val="left" w:pos="426"/>
        </w:tabs>
        <w:spacing w:line="240" w:lineRule="auto"/>
        <w:ind w:firstLine="284"/>
        <w:rPr>
          <w:rFonts w:ascii="GHEA Grapalat" w:hAnsi="GHEA Grapalat" w:cs="Sylfaen"/>
          <w:b/>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2A6BE3" w:rsidRPr="002A6BE3">
        <w:rPr>
          <w:rFonts w:ascii="GHEA Grapalat" w:hAnsi="GHEA Grapalat"/>
          <w:b/>
          <w:sz w:val="24"/>
          <w:szCs w:val="24"/>
        </w:rPr>
        <w:t>утве</w:t>
      </w:r>
      <w:r w:rsidR="007D6FEC">
        <w:rPr>
          <w:rFonts w:ascii="GHEA Grapalat" w:hAnsi="GHEA Grapalat"/>
          <w:b/>
          <w:sz w:val="24"/>
          <w:szCs w:val="24"/>
        </w:rPr>
        <w:t>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w:t>
      </w:r>
      <w:r>
        <w:rPr>
          <w:rFonts w:ascii="GHEA Grapalat" w:hAnsi="GHEA Grapalat" w:cs="Sylfaen"/>
          <w:sz w:val="24"/>
          <w:szCs w:val="24"/>
        </w:rPr>
        <w:lastRenderedPageBreak/>
        <w:t>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лумы указаны в </w:t>
      </w:r>
      <w:r w:rsidR="00413595">
        <w:rPr>
          <w:rFonts w:ascii="GHEA Grapalat" w:hAnsi="GHEA Grapalat"/>
          <w:sz w:val="24"/>
          <w:szCs w:val="24"/>
        </w:rPr>
        <w:lastRenderedPageBreak/>
        <w:t>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5692C" w:rsidRDefault="0085692C" w:rsidP="00A9098A">
      <w:pPr>
        <w:widowControl w:val="0"/>
        <w:spacing w:after="160"/>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85692C" w:rsidRPr="00AD29CE" w:rsidRDefault="0085692C" w:rsidP="0085692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9C5B38">
        <w:rPr>
          <w:rFonts w:ascii="GHEA Grapalat" w:hAnsi="GHEA Grapalat"/>
          <w:b/>
          <w:sz w:val="24"/>
          <w:szCs w:val="24"/>
        </w:rPr>
        <w:t>7</w:t>
      </w:r>
      <w:r w:rsidRPr="007B4189">
        <w:rPr>
          <w:rFonts w:ascii="GHEA Grapalat" w:hAnsi="GHEA Grapalat"/>
          <w:b/>
          <w:sz w:val="24"/>
          <w:szCs w:val="24"/>
        </w:rPr>
        <w:t>"-ой день в "1</w:t>
      </w:r>
      <w:r w:rsidRPr="009C5B38">
        <w:rPr>
          <w:rFonts w:ascii="GHEA Grapalat" w:hAnsi="GHEA Grapalat"/>
          <w:b/>
          <w:sz w:val="24"/>
          <w:szCs w:val="24"/>
        </w:rPr>
        <w:t>1</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85692C"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5692C" w:rsidRPr="00373656">
        <w:rPr>
          <w:rFonts w:ascii="GHEA Grapalat" w:hAnsi="GHEA Grapalat"/>
          <w:i w:val="0"/>
          <w:sz w:val="24"/>
          <w:szCs w:val="24"/>
        </w:rPr>
        <w:t xml:space="preserve">данного дня </w:t>
      </w:r>
      <w:r w:rsidR="0085692C" w:rsidRPr="00CC0352">
        <w:rPr>
          <w:rFonts w:ascii="GHEA Grapalat" w:hAnsi="GHEA Grapalat"/>
          <w:b/>
          <w:i w:val="0"/>
          <w:sz w:val="24"/>
          <w:szCs w:val="24"/>
        </w:rPr>
        <w:t>ЦБ Армении</w:t>
      </w:r>
      <w:r w:rsidR="0085692C"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w:t>
      </w:r>
      <w:r w:rsidRPr="009775E8">
        <w:rPr>
          <w:rFonts w:ascii="GHEA Grapalat" w:hAnsi="GHEA Grapalat"/>
          <w:sz w:val="24"/>
          <w:szCs w:val="24"/>
        </w:rPr>
        <w:lastRenderedPageBreak/>
        <w:t xml:space="preserve">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lastRenderedPageBreak/>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51DA9" w:rsidRPr="000811C1" w:rsidRDefault="00051DA9" w:rsidP="00051DA9">
      <w:pPr>
        <w:pStyle w:val="BodyTextIndent2"/>
        <w:widowControl w:val="0"/>
        <w:tabs>
          <w:tab w:val="left" w:pos="1276"/>
        </w:tabs>
        <w:spacing w:after="160" w:line="240" w:lineRule="auto"/>
        <w:ind w:firstLine="567"/>
        <w:rPr>
          <w:rFonts w:ascii="GHEA Grapalat" w:hAnsi="GHEA Grapalat"/>
          <w:sz w:val="24"/>
          <w:szCs w:val="24"/>
        </w:rPr>
      </w:pPr>
      <w:r w:rsidRPr="00051DA9">
        <w:rPr>
          <w:rFonts w:ascii="GHEA Grapalat" w:hAnsi="GHEA Grapalat"/>
          <w:b/>
          <w:sz w:val="24"/>
          <w:szCs w:val="24"/>
        </w:rPr>
        <w:t>8.</w:t>
      </w:r>
      <w:r w:rsidRPr="00051DA9">
        <w:rPr>
          <w:rFonts w:ascii="GHEA Grapalat" w:hAnsi="GHEA Grapalat"/>
          <w:b/>
          <w:sz w:val="24"/>
          <w:szCs w:val="24"/>
          <w:lang w:val="hy-AM"/>
        </w:rPr>
        <w:t>1</w:t>
      </w:r>
      <w:r w:rsidRPr="00051DA9">
        <w:rPr>
          <w:rFonts w:ascii="GHEA Grapalat" w:hAnsi="GHEA Grapalat"/>
          <w:b/>
          <w:sz w:val="24"/>
          <w:szCs w:val="24"/>
        </w:rPr>
        <w:t>8.</w:t>
      </w:r>
      <w:r w:rsidRPr="00051DA9">
        <w:rPr>
          <w:rFonts w:ascii="GHEA Grapalat" w:hAnsi="GHEA Grapalat"/>
          <w:b/>
          <w:sz w:val="24"/>
          <w:szCs w:val="24"/>
        </w:rPr>
        <w:tab/>
        <w:t xml:space="preserve">Оценка заявок и определение отобранного участника осуществляются </w:t>
      </w:r>
      <w:r w:rsidRPr="00051DA9">
        <w:rPr>
          <w:rFonts w:ascii="GHEA Grapalat" w:hAnsi="GHEA Grapalat"/>
          <w:b/>
          <w:sz w:val="24"/>
          <w:szCs w:val="24"/>
        </w:rPr>
        <w:lastRenderedPageBreak/>
        <w:t>по отдельным лотам</w:t>
      </w:r>
      <w:r w:rsidRPr="00051DA9">
        <w:rPr>
          <w:rStyle w:val="FootnoteReference"/>
          <w:rFonts w:ascii="GHEA Grapalat" w:hAnsi="GHEA Grapalat"/>
          <w:b/>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C0352">
        <w:rPr>
          <w:rFonts w:ascii="GHEA Grapalat" w:hAnsi="GHEA Grapalat"/>
          <w:b/>
          <w:sz w:val="24"/>
          <w:szCs w:val="24"/>
        </w:rPr>
        <w:t>"</w:t>
      </w:r>
      <w:r w:rsidR="0085692C" w:rsidRPr="00CC0352">
        <w:rPr>
          <w:rFonts w:ascii="GHEA Grapalat" w:hAnsi="GHEA Grapalat"/>
          <w:b/>
          <w:sz w:val="24"/>
          <w:szCs w:val="24"/>
        </w:rPr>
        <w:t>10</w:t>
      </w:r>
      <w:r w:rsidRPr="00CC0352">
        <w:rPr>
          <w:rFonts w:ascii="GHEA Grapalat" w:hAnsi="GHEA Grapalat"/>
          <w:b/>
          <w:sz w:val="24"/>
          <w:szCs w:val="24"/>
        </w:rPr>
        <w:t>" календарных</w:t>
      </w:r>
      <w:r w:rsidRPr="009044F1">
        <w:rPr>
          <w:rFonts w:ascii="GHEA Grapalat" w:hAnsi="GHEA Grapalat"/>
          <w:sz w:val="24"/>
          <w:szCs w:val="24"/>
        </w:rPr>
        <w:t xml:space="preserve">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3429B" w:rsidRPr="009044F1" w:rsidRDefault="0053429B"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3429B" w:rsidRDefault="0053429B" w:rsidP="0053429B">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C553E8">
        <w:rPr>
          <w:rFonts w:ascii="GHEA Grapalat" w:hAnsi="GHEA Grapalat"/>
          <w:b/>
          <w:color w:val="000000" w:themeColor="text1"/>
        </w:rPr>
        <w:t>течение 5-и рабочих дней после</w:t>
      </w:r>
      <w:r>
        <w:rPr>
          <w:rFonts w:ascii="GHEA Grapalat" w:hAnsi="GHEA Grapalat"/>
          <w:color w:val="000000" w:themeColor="text1"/>
        </w:rPr>
        <w:t xml:space="preserve">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53429B" w:rsidRDefault="0053429B" w:rsidP="0053429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Pr="008D2394">
        <w:rPr>
          <w:rFonts w:ascii="GHEA Grapalat" w:hAnsi="GHEA Grapalat"/>
        </w:rPr>
        <w:t>.</w:t>
      </w:r>
      <w:r w:rsidRPr="00466609">
        <w:t xml:space="preserve"> </w:t>
      </w:r>
      <w:r w:rsidRPr="00466609">
        <w:rPr>
          <w:rFonts w:ascii="GHEA Grapalat" w:hAnsi="GHEA Grapalat"/>
        </w:rPr>
        <w:t xml:space="preserve">Если цена закупки </w:t>
      </w:r>
      <w:r>
        <w:rPr>
          <w:rFonts w:ascii="GHEA Grapalat" w:hAnsi="GHEA Grapalat"/>
        </w:rPr>
        <w:t>услуг</w:t>
      </w:r>
      <w:r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8D2394">
        <w:rPr>
          <w:rFonts w:ascii="GHEA Grapalat" w:hAnsi="GHEA Grapalat"/>
        </w:rPr>
        <w:t xml:space="preserve">Обеспечение квалификации представляется в виде </w:t>
      </w:r>
      <w:r>
        <w:rPr>
          <w:rFonts w:ascii="GHEA Grapalat" w:hAnsi="GHEA Grapalat"/>
        </w:rPr>
        <w:t>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507599">
        <w:rPr>
          <w:rFonts w:ascii="GHEA Grapalat" w:hAnsi="GHEA Grapalat"/>
          <w:vertAlign w:val="superscript"/>
        </w:rPr>
        <w:t>12.1</w:t>
      </w:r>
    </w:p>
    <w:p w:rsidR="0053429B" w:rsidRPr="002E6E0C"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 xml:space="preserve">для каждого лота в отдельности, так и одно обеспечение - для всех </w:t>
      </w:r>
      <w:r w:rsidRPr="002E6E0C">
        <w:rPr>
          <w:rFonts w:ascii="GHEA Grapalat" w:hAnsi="GHEA Grapalat"/>
        </w:rPr>
        <w:lastRenderedPageBreak/>
        <w:t>лотов. При представлении одного обеспечения квалификации его сумма исчисляется по отношению</w:t>
      </w:r>
      <w:r>
        <w:rPr>
          <w:rFonts w:ascii="GHEA Grapalat" w:hAnsi="GHEA Grapalat"/>
        </w:rPr>
        <w:t xml:space="preserve"> к</w:t>
      </w:r>
      <w:r w:rsidRPr="002E6E0C">
        <w:rPr>
          <w:rFonts w:ascii="GHEA Grapalat" w:hAnsi="GHEA Grapalat"/>
        </w:rPr>
        <w:t xml:space="preserve">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53429B" w:rsidRPr="000F2EA6"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53429B" w:rsidRDefault="0053429B" w:rsidP="0053429B">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53429B" w:rsidRDefault="0053429B" w:rsidP="0053429B">
      <w:pPr>
        <w:rPr>
          <w:rFonts w:ascii="GHEA Grapalat" w:hAnsi="GHEA Grapalat"/>
        </w:rPr>
      </w:pPr>
      <w:r>
        <w:rPr>
          <w:rFonts w:ascii="GHEA Grapalat" w:hAnsi="GHEA Grapalat"/>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12.1 Если цена</w:t>
      </w:r>
      <w:r>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не превышает </w:t>
      </w:r>
      <w:r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превышает </w:t>
      </w:r>
      <w:r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53429B" w:rsidRPr="00D532B5" w:rsidRDefault="0053429B" w:rsidP="0053429B">
      <w:pPr>
        <w:rPr>
          <w:rFonts w:ascii="GHEA Grapalat" w:hAnsi="GHEA Grapalat"/>
          <w:i/>
          <w:sz w:val="20"/>
          <w:szCs w:val="20"/>
        </w:rPr>
      </w:pPr>
      <w:r w:rsidRPr="00D532B5">
        <w:rPr>
          <w:rFonts w:ascii="GHEA Grapalat" w:hAnsi="GHEA Grapalat"/>
          <w:i/>
          <w:sz w:val="20"/>
          <w:szCs w:val="20"/>
        </w:rPr>
        <w:t xml:space="preserve">  </w:t>
      </w:r>
    </w:p>
    <w:p w:rsidR="0053429B" w:rsidRDefault="0053429B" w:rsidP="0053429B">
      <w:pPr>
        <w:rPr>
          <w:rFonts w:ascii="GHEA Grapalat" w:hAnsi="GHEA Grapalat" w:cs="Sylfaen"/>
        </w:rPr>
      </w:pPr>
    </w:p>
    <w:p w:rsidR="0053429B" w:rsidRPr="00707948" w:rsidRDefault="0053429B" w:rsidP="005342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53429B" w:rsidRPr="00853D2D" w:rsidRDefault="0053429B" w:rsidP="0053429B">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3429B" w:rsidRPr="00853D2D" w:rsidRDefault="0053429B" w:rsidP="0053429B">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цены закупки.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sidRPr="0072334F">
        <w:rPr>
          <w:rFonts w:ascii="GHEA Grapalat" w:hAnsi="GHEA Grapalat"/>
        </w:rPr>
        <w:t>в одностороннем порядке утвержденного заявления-в виде неустойки (приложение 5.1) или наличных денег</w:t>
      </w:r>
      <w:r w:rsidRPr="00853D2D">
        <w:rPr>
          <w:rStyle w:val="FootnoteReference"/>
          <w:rFonts w:ascii="GHEA Grapalat" w:hAnsi="GHEA Grapalat"/>
        </w:rPr>
        <w:footnoteReference w:customMarkFollows="1" w:id="4"/>
        <w:t>12</w:t>
      </w:r>
      <w:r w:rsidRPr="00853D2D">
        <w:rPr>
          <w:rFonts w:ascii="GHEA Grapalat" w:hAnsi="GHEA Grapalat"/>
        </w:rPr>
        <w:t>.</w:t>
      </w:r>
    </w:p>
    <w:p w:rsidR="0053429B" w:rsidRDefault="0053429B" w:rsidP="0053429B">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w:t>
      </w:r>
      <w:r w:rsidRPr="00AA515D">
        <w:rPr>
          <w:rFonts w:ascii="GHEA Grapalat" w:hAnsi="GHEA Grapalat"/>
        </w:rPr>
        <w:lastRenderedPageBreak/>
        <w:t xml:space="preserve">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53429B" w:rsidRPr="00DC30CC" w:rsidRDefault="0053429B" w:rsidP="0053429B">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Pr="009C5B38">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53429B" w:rsidRDefault="0053429B" w:rsidP="0053429B">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3429B" w:rsidRPr="00BC2673" w:rsidRDefault="0053429B" w:rsidP="0053429B">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3429B" w:rsidRDefault="0053429B" w:rsidP="0053429B">
      <w:pPr>
        <w:widowControl w:val="0"/>
        <w:tabs>
          <w:tab w:val="left" w:pos="1276"/>
        </w:tabs>
        <w:spacing w:after="160"/>
        <w:ind w:firstLine="567"/>
        <w:jc w:val="both"/>
        <w:rPr>
          <w:rFonts w:ascii="GHEA Grapalat" w:hAnsi="GHEA Grapalat"/>
          <w:b/>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Pr>
          <w:rFonts w:ascii="GHEA Grapalat" w:hAnsi="GHEA Grapalat"/>
          <w:b/>
        </w:rPr>
        <w:t xml:space="preserve">                      </w:t>
      </w:r>
    </w:p>
    <w:p w:rsidR="0053429B" w:rsidRDefault="0053429B" w:rsidP="0053429B">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53429B" w:rsidRDefault="0053429B" w:rsidP="0053429B">
      <w:pPr>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53429B" w:rsidRDefault="0053429B" w:rsidP="0053429B">
      <w:pPr>
        <w:jc w:val="both"/>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707F6"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C02E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707F6" w:rsidRPr="00E835FC">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707F6" w:rsidRPr="00E835FC" w:rsidRDefault="00E707F6" w:rsidP="00E707F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02C20">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D92A95" w:rsidRPr="00E835FC" w:rsidRDefault="00374F4A" w:rsidP="00D92A95">
      <w:pPr>
        <w:jc w:val="both"/>
        <w:rPr>
          <w:rFonts w:ascii="GHEA Grapalat" w:hAnsi="GHEA Grapalat"/>
          <w:b/>
        </w:rPr>
      </w:pPr>
      <w:r>
        <w:rPr>
          <w:rFonts w:ascii="GHEA Grapalat" w:hAnsi="GHEA Grapalat"/>
        </w:rPr>
        <w:t>___________</w:t>
      </w:r>
      <w:r w:rsidR="00E707F6" w:rsidRPr="00E707F6">
        <w:rPr>
          <w:rFonts w:ascii="GHEA Grapalat" w:hAnsi="GHEA Grapalat"/>
          <w:sz w:val="22"/>
          <w:u w:val="single"/>
        </w:rPr>
        <w:t xml:space="preserve"> </w:t>
      </w:r>
      <w:r w:rsidR="00E707F6" w:rsidRPr="00861EFD">
        <w:rPr>
          <w:rFonts w:ascii="GHEA Grapalat" w:hAnsi="GHEA Grapalat"/>
          <w:sz w:val="22"/>
          <w:u w:val="single"/>
        </w:rPr>
        <w:t xml:space="preserve">ЗАО “Ергорсвет” </w:t>
      </w:r>
      <w:r>
        <w:rPr>
          <w:rFonts w:ascii="GHEA Grapalat" w:hAnsi="GHEA Grapalat"/>
        </w:rPr>
        <w:t>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00D92A95" w:rsidRPr="005437F6">
        <w:rPr>
          <w:rFonts w:ascii="GHEA Grapalat" w:hAnsi="GHEA Grapalat"/>
        </w:rPr>
        <w:t>под кодом</w:t>
      </w:r>
      <w:r w:rsidR="00D92A95" w:rsidRPr="00BD0FD1">
        <w:rPr>
          <w:rFonts w:ascii="GHEA Grapalat" w:hAnsi="GHEA Grapalat"/>
        </w:rPr>
        <w:t xml:space="preserve"> </w:t>
      </w:r>
      <w:r w:rsidR="00D92A95">
        <w:rPr>
          <w:rFonts w:ascii="GHEA Grapalat" w:hAnsi="GHEA Grapalat"/>
          <w:b/>
        </w:rPr>
        <w:t>ЕГС-</w:t>
      </w:r>
      <w:r w:rsidR="00D92A95" w:rsidRPr="00DE2CB2">
        <w:rPr>
          <w:rFonts w:ascii="GHEA Grapalat" w:hAnsi="GHEA Grapalat"/>
          <w:b/>
        </w:rPr>
        <w:t>GH</w:t>
      </w:r>
      <w:r w:rsidR="00D92A95">
        <w:rPr>
          <w:rFonts w:ascii="GHEA Grapalat" w:hAnsi="GHEA Grapalat"/>
          <w:b/>
        </w:rPr>
        <w:t>TsDzB</w:t>
      </w:r>
      <w:r w:rsidR="00D92A95" w:rsidRPr="006211E3">
        <w:rPr>
          <w:rFonts w:ascii="GHEA Grapalat" w:hAnsi="GHEA Grapalat"/>
          <w:b/>
        </w:rPr>
        <w:t>-</w:t>
      </w:r>
      <w:r w:rsidR="001B69C6">
        <w:rPr>
          <w:rFonts w:ascii="GHEA Grapalat" w:hAnsi="GHEA Grapalat"/>
          <w:b/>
        </w:rPr>
        <w:t>26/8</w:t>
      </w:r>
    </w:p>
    <w:p w:rsidR="00D92A95" w:rsidRPr="00C4157A" w:rsidRDefault="00D92A95" w:rsidP="00D92A95">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92A95" w:rsidP="00D92A95">
      <w:pPr>
        <w:jc w:val="both"/>
        <w:rPr>
          <w:rFonts w:ascii="GHEA Grapalat" w:hAnsi="GHEA Grapalat"/>
        </w:rPr>
      </w:pPr>
      <w:r w:rsidRPr="00AA5BD2">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E44608" w:rsidRPr="00AA5BD2">
        <w:rPr>
          <w:rFonts w:ascii="GHEA Grapalat" w:hAnsi="GHEA Grapalat"/>
        </w:rPr>
        <w:t>запроса котировок</w:t>
      </w:r>
      <w:r w:rsidR="00E44608" w:rsidRPr="005437F6">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1B69C6">
        <w:rPr>
          <w:rFonts w:ascii="GHEA Grapalat" w:hAnsi="GHEA Grapalat"/>
          <w:b/>
        </w:rPr>
        <w:t>26/8</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E44608">
        <w:rPr>
          <w:rFonts w:ascii="GHEA Grapalat" w:hAnsi="GHEA Grapalat"/>
        </w:rPr>
        <w:t>запрос</w:t>
      </w:r>
      <w:r w:rsidR="00E44608" w:rsidRPr="00E835FC">
        <w:rPr>
          <w:rFonts w:ascii="GHEA Grapalat" w:hAnsi="GHEA Grapalat"/>
        </w:rPr>
        <w:t>е</w:t>
      </w:r>
      <w:r w:rsidR="00E44608" w:rsidRPr="00AA5BD2">
        <w:rPr>
          <w:rFonts w:ascii="GHEA Grapalat" w:hAnsi="GHEA Grapalat"/>
        </w:rPr>
        <w:t xml:space="preserve"> котировок</w:t>
      </w:r>
      <w:r w:rsidR="00E44608" w:rsidRPr="005437F6">
        <w:rPr>
          <w:rFonts w:ascii="GHEA Grapalat" w:hAnsi="GHEA Grapalat"/>
        </w:rPr>
        <w:t xml:space="preserve"> </w:t>
      </w:r>
      <w:r w:rsidR="006B3E56" w:rsidRPr="006F3CBD">
        <w:rPr>
          <w:rFonts w:ascii="GHEA Grapalat" w:hAnsi="GHEA Grapalat"/>
        </w:rPr>
        <w:t xml:space="preserve">под кодом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1B69C6">
        <w:rPr>
          <w:rFonts w:ascii="GHEA Grapalat" w:hAnsi="GHEA Grapalat"/>
          <w:b/>
        </w:rPr>
        <w:t>26/8</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44608">
        <w:rPr>
          <w:rFonts w:ascii="GHEA Grapalat" w:hAnsi="GHEA Grapalat"/>
        </w:rPr>
        <w:t>запрос</w:t>
      </w:r>
      <w:r w:rsidR="00E44608" w:rsidRPr="00AA5BD2">
        <w:rPr>
          <w:rFonts w:ascii="GHEA Grapalat" w:hAnsi="GHEA Grapalat"/>
        </w:rPr>
        <w:t xml:space="preserve"> котировок</w:t>
      </w:r>
      <w:r w:rsidR="00E44608" w:rsidRPr="005437F6">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2A6BE3" w:rsidRPr="00E835FC" w:rsidRDefault="002A6BE3" w:rsidP="002A6BE3">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A5B1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A5B1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A5B1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9306E" w:rsidRPr="00BC0F3A">
              <w:rPr>
                <w:rFonts w:ascii="GHEA Grapalat" w:eastAsia="GHEA Grapalat" w:hAnsi="GHEA Grapalat" w:cs="GHEA Grapalat"/>
              </w:rPr>
              <w:lastRenderedPageBreak/>
              <w:t>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A5B1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A5B1A"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A5B1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0306ED">
        <w:rPr>
          <w:rFonts w:ascii="GHEA Grapalat" w:hAnsi="GHEA Grapalat"/>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w:t>
      </w:r>
      <w:r w:rsidRPr="000306ED">
        <w:rPr>
          <w:rFonts w:ascii="GHEA Grapalat" w:hAnsi="GHEA Grapalat"/>
        </w:rPr>
        <w:lastRenderedPageBreak/>
        <w:t>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w:t>
      </w:r>
      <w:r w:rsidRPr="000306ED">
        <w:rPr>
          <w:rFonts w:ascii="GHEA Grapalat" w:hAnsi="GHEA Grapalat"/>
        </w:rPr>
        <w:lastRenderedPageBreak/>
        <w:t>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3D01FF" w:rsidRPr="00DC619D" w:rsidRDefault="003D01FF" w:rsidP="00875DA2">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3D01FF" w:rsidRPr="00166A04" w:rsidRDefault="003D01FF" w:rsidP="00875DA2">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3D01FF" w:rsidRPr="009044F1" w:rsidRDefault="003D01FF" w:rsidP="003D01FF">
      <w:pPr>
        <w:widowControl w:val="0"/>
        <w:spacing w:after="120"/>
        <w:ind w:firstLine="567"/>
        <w:jc w:val="center"/>
        <w:rPr>
          <w:rFonts w:ascii="GHEA Grapalat" w:hAnsi="GHEA Grapalat"/>
        </w:rPr>
      </w:pPr>
    </w:p>
    <w:p w:rsidR="003D01FF" w:rsidRPr="009044F1" w:rsidRDefault="003D01FF" w:rsidP="003D01FF">
      <w:pPr>
        <w:widowControl w:val="0"/>
        <w:spacing w:after="120"/>
        <w:ind w:left="-66"/>
        <w:jc w:val="center"/>
        <w:rPr>
          <w:rFonts w:ascii="GHEA Grapalat" w:hAnsi="GHEA Grapalat"/>
          <w:b/>
        </w:rPr>
      </w:pPr>
      <w:r w:rsidRPr="009044F1">
        <w:rPr>
          <w:rFonts w:ascii="GHEA Grapalat" w:hAnsi="GHEA Grapalat"/>
          <w:b/>
        </w:rPr>
        <w:t>ЦЕНОВОЕ ПРЕДЛОЖЕНИЕ</w:t>
      </w:r>
    </w:p>
    <w:p w:rsidR="003D01FF" w:rsidRPr="009044F1" w:rsidRDefault="003D01FF" w:rsidP="003D01FF">
      <w:pPr>
        <w:widowControl w:val="0"/>
        <w:spacing w:after="120"/>
        <w:ind w:firstLine="567"/>
        <w:jc w:val="center"/>
        <w:rPr>
          <w:rFonts w:ascii="GHEA Grapalat" w:hAnsi="GHEA Grapalat"/>
        </w:rPr>
      </w:pPr>
    </w:p>
    <w:p w:rsidR="003D01FF" w:rsidRPr="000F6C24" w:rsidRDefault="003D01FF" w:rsidP="003D01F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B69C6">
        <w:rPr>
          <w:rFonts w:ascii="GHEA Grapalat" w:hAnsi="GHEA Grapalat"/>
          <w:b/>
        </w:rPr>
        <w:t>26/8</w:t>
      </w:r>
      <w:r w:rsidRPr="009C5B38">
        <w:rPr>
          <w:rFonts w:ascii="GHEA Grapalat" w:hAnsi="GHEA Grapalat"/>
          <w:b/>
        </w:rPr>
        <w:t xml:space="preserve">, </w:t>
      </w:r>
    </w:p>
    <w:p w:rsidR="003D01FF" w:rsidRPr="008842CE" w:rsidRDefault="003D01FF" w:rsidP="003D01FF">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3D01FF" w:rsidRPr="009044F1" w:rsidRDefault="003D01FF" w:rsidP="003D01FF">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3D01FF" w:rsidRPr="009044F1" w:rsidRDefault="003D01FF" w:rsidP="003D01FF">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3D01FF" w:rsidRDefault="003D01FF" w:rsidP="003D01FF">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3D01FF" w:rsidRPr="005744FC" w:rsidTr="00875DA2">
        <w:trPr>
          <w:trHeight w:val="916"/>
          <w:jc w:val="center"/>
        </w:trPr>
        <w:tc>
          <w:tcPr>
            <w:tcW w:w="1084" w:type="dxa"/>
            <w:tcBorders>
              <w:top w:val="single" w:sz="4" w:space="0" w:color="auto"/>
              <w:left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01FF" w:rsidRPr="00423B3F"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3D01FF" w:rsidRPr="00BD2C67" w:rsidRDefault="003D01FF" w:rsidP="00875DA2">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01FF" w:rsidRPr="005744FC" w:rsidRDefault="003D01FF" w:rsidP="00875DA2">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01FF" w:rsidRPr="005744FC" w:rsidTr="00875DA2">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01FF" w:rsidRPr="005744FC" w:rsidRDefault="003D01FF" w:rsidP="00875DA2">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875DA2">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875DA2">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3D01FF" w:rsidRPr="004A317B" w:rsidRDefault="003D01FF" w:rsidP="00875DA2">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875DA2">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D01FF" w:rsidRPr="005744FC" w:rsidTr="00875DA2">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r>
      <w:tr w:rsidR="003D01FF" w:rsidRPr="005744FC" w:rsidTr="00875DA2">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rPr>
                <w:rFonts w:ascii="GHEA Grapalat" w:hAnsi="GHEA Grapalat"/>
                <w:sz w:val="20"/>
                <w:szCs w:val="20"/>
              </w:rPr>
            </w:pPr>
          </w:p>
        </w:tc>
      </w:tr>
      <w:tr w:rsidR="003D01FF" w:rsidRPr="005744FC" w:rsidTr="00875DA2">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r>
      <w:tr w:rsidR="003D01FF" w:rsidRPr="005744FC" w:rsidTr="00875DA2">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875DA2">
            <w:pPr>
              <w:widowControl w:val="0"/>
              <w:jc w:val="center"/>
              <w:rPr>
                <w:rFonts w:ascii="GHEA Grapalat" w:hAnsi="GHEA Grapalat"/>
                <w:sz w:val="20"/>
                <w:szCs w:val="20"/>
              </w:rPr>
            </w:pPr>
          </w:p>
        </w:tc>
      </w:tr>
      <w:tr w:rsidR="003D01FF" w:rsidRPr="005744FC" w:rsidTr="00875DA2">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875DA2">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875DA2">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875DA2">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875DA2">
            <w:pPr>
              <w:widowControl w:val="0"/>
              <w:jc w:val="center"/>
              <w:rPr>
                <w:rFonts w:ascii="GHEA Grapalat" w:hAnsi="GHEA Grapalat"/>
                <w:sz w:val="20"/>
                <w:szCs w:val="20"/>
              </w:rPr>
            </w:pPr>
          </w:p>
        </w:tc>
      </w:tr>
    </w:tbl>
    <w:p w:rsidR="003D01FF" w:rsidRDefault="003D01FF" w:rsidP="003D01FF">
      <w:pPr>
        <w:widowControl w:val="0"/>
        <w:spacing w:after="160"/>
        <w:jc w:val="right"/>
        <w:rPr>
          <w:rFonts w:ascii="GHEA Grapalat" w:hAnsi="GHEA Grapalat"/>
        </w:rPr>
      </w:pPr>
    </w:p>
    <w:p w:rsidR="003D01FF" w:rsidRPr="00DD2B43" w:rsidRDefault="003D01FF" w:rsidP="003D01F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D01FF" w:rsidRPr="00567D3B" w:rsidRDefault="003D01FF" w:rsidP="003D01F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3D01FF" w:rsidRPr="00D3436F" w:rsidRDefault="003D01FF" w:rsidP="003D01FF">
      <w:pPr>
        <w:widowControl w:val="0"/>
        <w:spacing w:after="160"/>
        <w:jc w:val="both"/>
        <w:rPr>
          <w:rFonts w:ascii="GHEA Grapalat" w:hAnsi="GHEA Grapalat"/>
          <w:lang w:val="es-ES"/>
        </w:rPr>
      </w:pPr>
    </w:p>
    <w:p w:rsidR="003D01FF" w:rsidRPr="000F6C24" w:rsidRDefault="003D01FF" w:rsidP="003D01FF">
      <w:pPr>
        <w:widowControl w:val="0"/>
        <w:spacing w:after="160"/>
        <w:jc w:val="right"/>
        <w:rPr>
          <w:rFonts w:ascii="GHEA Grapalat" w:hAnsi="GHEA Grapalat"/>
        </w:rPr>
      </w:pPr>
      <w:r w:rsidRPr="009044F1">
        <w:rPr>
          <w:rFonts w:ascii="GHEA Grapalat" w:hAnsi="GHEA Grapalat"/>
        </w:rPr>
        <w:t>М. П.</w:t>
      </w:r>
    </w:p>
    <w:p w:rsidR="003D01FF" w:rsidRDefault="003D01FF" w:rsidP="003D01FF">
      <w:pPr>
        <w:rPr>
          <w:rFonts w:ascii="GHEA Grapalat" w:hAnsi="GHEA Grapalat"/>
          <w:b/>
        </w:rPr>
      </w:pPr>
      <w:r>
        <w:rPr>
          <w:rFonts w:ascii="GHEA Grapalat" w:hAnsi="GHEA Grapalat"/>
          <w:b/>
        </w:rPr>
        <w:br w:type="page"/>
      </w:r>
    </w:p>
    <w:p w:rsidR="00673870" w:rsidRPr="005C48F7" w:rsidRDefault="00673870" w:rsidP="00135BCB">
      <w:pPr>
        <w:widowControl w:val="0"/>
        <w:jc w:val="right"/>
        <w:rPr>
          <w:rFonts w:ascii="GHEA Grapalat" w:hAnsi="GHEA Grapalat" w:cs="GHEA Grapalat"/>
          <w:b/>
          <w:i/>
        </w:rPr>
      </w:pPr>
      <w:r w:rsidRPr="005C48F7">
        <w:rPr>
          <w:rFonts w:ascii="GHEA Grapalat" w:hAnsi="GHEA Grapalat"/>
          <w:b/>
          <w:i/>
        </w:rPr>
        <w:lastRenderedPageBreak/>
        <w:t>Приложение № 4.2</w:t>
      </w:r>
    </w:p>
    <w:p w:rsidR="003E2382" w:rsidRPr="00E835FC" w:rsidRDefault="003E2382"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C0663" w:rsidRPr="00B138F3" w:rsidRDefault="000C0663" w:rsidP="000C0663">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C0663" w:rsidRPr="00B138F3" w:rsidRDefault="000C0663" w:rsidP="000C066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B69C6">
        <w:rPr>
          <w:rFonts w:ascii="GHEA Grapalat" w:hAnsi="GHEA Grapalat"/>
          <w:b/>
        </w:rPr>
        <w:t>26/8</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C5B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C5B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C5B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06102" w:rsidRPr="009C5B38" w:rsidRDefault="00006102" w:rsidP="0000610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06102" w:rsidRPr="00B138F3" w:rsidRDefault="00006102" w:rsidP="00006102">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06102" w:rsidRPr="00B138F3" w:rsidRDefault="00006102" w:rsidP="0000610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1B69C6">
        <w:rPr>
          <w:rFonts w:ascii="GHEA Grapalat" w:hAnsi="GHEA Grapalat"/>
          <w:b/>
        </w:rPr>
        <w:t>26/8</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Pr="00B138F3" w:rsidRDefault="001D08ED" w:rsidP="00632AC2">
      <w:pPr>
        <w:widowControl w:val="0"/>
        <w:spacing w:after="160"/>
        <w:rPr>
          <w:rFonts w:ascii="GHEA Grapalat" w:hAnsi="GHEA Grapalat"/>
        </w:rPr>
      </w:pP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0002FA"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0002FA"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0002FA"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5BCB" w:rsidRDefault="00135BCB">
      <w:pPr>
        <w:rPr>
          <w:rFonts w:ascii="GHEA Grapalat" w:hAnsi="GHEA Grapalat"/>
          <w:b/>
        </w:rPr>
      </w:pPr>
      <w:r>
        <w:rPr>
          <w:rFonts w:ascii="GHEA Grapalat" w:hAnsi="GHEA Grapalat"/>
          <w:b/>
        </w:rPr>
        <w:lastRenderedPageBreak/>
        <w:br w:type="page"/>
      </w:r>
    </w:p>
    <w:p w:rsidR="008C41CB" w:rsidRPr="006F1605" w:rsidRDefault="008C41CB" w:rsidP="00135BC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Pr="006F1605">
        <w:rPr>
          <w:rFonts w:ascii="GHEA Grapalat" w:hAnsi="GHEA Grapalat"/>
          <w:b/>
          <w:sz w:val="24"/>
          <w:szCs w:val="24"/>
        </w:rPr>
        <w:t>6</w:t>
      </w:r>
    </w:p>
    <w:p w:rsidR="008C41CB" w:rsidRPr="00166A04" w:rsidRDefault="008C41CB"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8C41CB" w:rsidRPr="00AD29CE" w:rsidRDefault="008C41CB" w:rsidP="008C41CB">
      <w:pPr>
        <w:widowControl w:val="0"/>
        <w:spacing w:after="160" w:line="360" w:lineRule="auto"/>
        <w:jc w:val="right"/>
        <w:rPr>
          <w:rFonts w:ascii="GHEA Grapalat" w:hAnsi="GHEA Grapalat"/>
          <w:i/>
        </w:rPr>
      </w:pPr>
    </w:p>
    <w:p w:rsidR="008C41CB" w:rsidRPr="006211E3" w:rsidRDefault="008C41CB" w:rsidP="008C41CB">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8C41CB" w:rsidRPr="00166A04" w:rsidRDefault="008C41CB" w:rsidP="008C41CB">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AB4993">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1B69C6">
        <w:rPr>
          <w:rFonts w:ascii="GHEA Grapalat" w:hAnsi="GHEA Grapalat"/>
          <w:b/>
          <w:sz w:val="24"/>
          <w:szCs w:val="24"/>
        </w:rPr>
        <w:t>26/8</w:t>
      </w:r>
    </w:p>
    <w:p w:rsidR="008C41CB" w:rsidRPr="00AB4993" w:rsidRDefault="008C41CB" w:rsidP="008C41CB">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C41CB" w:rsidTr="00875DA2">
        <w:tc>
          <w:tcPr>
            <w:tcW w:w="4643" w:type="dxa"/>
          </w:tcPr>
          <w:p w:rsidR="008C41CB" w:rsidRPr="00D04EA3" w:rsidRDefault="008C41CB" w:rsidP="00875DA2">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8C41CB" w:rsidRPr="00D04EA3" w:rsidRDefault="008C41CB" w:rsidP="00875DA2">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25</w:t>
            </w:r>
            <w:r w:rsidRPr="00AD29CE">
              <w:rPr>
                <w:rFonts w:ascii="GHEA Grapalat" w:hAnsi="GHEA Grapalat"/>
              </w:rPr>
              <w:t>г.</w:t>
            </w:r>
          </w:p>
        </w:tc>
      </w:tr>
    </w:tbl>
    <w:p w:rsidR="008C41CB" w:rsidRPr="00D04EA3" w:rsidRDefault="008C41CB" w:rsidP="008C41CB">
      <w:pPr>
        <w:widowControl w:val="0"/>
        <w:spacing w:after="160" w:line="336" w:lineRule="auto"/>
        <w:jc w:val="center"/>
        <w:rPr>
          <w:rFonts w:ascii="GHEA Grapalat" w:hAnsi="GHEA Grapalat"/>
          <w:b/>
          <w:u w:val="single"/>
          <w:lang w:val="en-US"/>
        </w:rPr>
      </w:pPr>
    </w:p>
    <w:p w:rsidR="008C41CB" w:rsidRPr="00AD29CE" w:rsidRDefault="008C41CB" w:rsidP="008C41CB">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C41CB" w:rsidRPr="00AD29CE" w:rsidRDefault="008C41CB" w:rsidP="008C41CB">
      <w:pPr>
        <w:widowControl w:val="0"/>
        <w:spacing w:after="120"/>
        <w:jc w:val="both"/>
        <w:rPr>
          <w:rFonts w:ascii="GHEA Grapalat" w:hAnsi="GHEA Grapalat"/>
          <w:i/>
        </w:rPr>
      </w:pPr>
    </w:p>
    <w:p w:rsidR="008C41CB" w:rsidRPr="00D04EA3" w:rsidRDefault="008C41CB" w:rsidP="008C41CB">
      <w:pPr>
        <w:spacing w:after="160" w:line="336" w:lineRule="auto"/>
        <w:jc w:val="center"/>
        <w:rPr>
          <w:rFonts w:ascii="GHEA Grapalat" w:hAnsi="GHEA Grapalat"/>
          <w:b/>
        </w:rPr>
      </w:pPr>
      <w:r w:rsidRPr="00D04EA3">
        <w:rPr>
          <w:rFonts w:ascii="GHEA Grapalat" w:hAnsi="GHEA Grapalat"/>
          <w:b/>
        </w:rPr>
        <w:t>1. ПРЕДМЕТ ДОГОВОРА</w:t>
      </w:r>
    </w:p>
    <w:p w:rsidR="00DE21B0" w:rsidRPr="00B02E29" w:rsidRDefault="00DE21B0" w:rsidP="00DE21B0">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E090B">
        <w:rPr>
          <w:rFonts w:ascii="GHEA Grapalat" w:hAnsi="GHEA Grapalat"/>
        </w:rPr>
        <w:t xml:space="preserve">Заказчик поручает, а Исполнитель принимает обязательство по предоставлению услуг </w:t>
      </w:r>
      <w:r w:rsidRPr="00A03419">
        <w:rPr>
          <w:rFonts w:ascii="GHEA Grapalat" w:hAnsi="GHEA Grapalat"/>
        </w:rPr>
        <w:t>по восстановлению фундамента столбов</w:t>
      </w:r>
      <w:r w:rsidRPr="00BE090B">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A83F33" w:rsidRPr="0069498C" w:rsidRDefault="00A83F33" w:rsidP="00A83F33">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69498C">
        <w:rPr>
          <w:rFonts w:ascii="GHEA Grapalat" w:hAnsi="GHEA Grapalat"/>
        </w:rPr>
        <w:t>.</w:t>
      </w:r>
    </w:p>
    <w:p w:rsidR="008C41CB" w:rsidRPr="00BD654E" w:rsidRDefault="008C41CB" w:rsidP="008C41CB">
      <w:pPr>
        <w:widowControl w:val="0"/>
        <w:spacing w:after="160"/>
        <w:jc w:val="center"/>
        <w:rPr>
          <w:rFonts w:ascii="GHEA Grapalat" w:hAnsi="GHEA Grapalat"/>
          <w:b/>
          <w:smallCaps/>
          <w:sz w:val="20"/>
          <w:szCs w:val="20"/>
        </w:rPr>
      </w:pPr>
    </w:p>
    <w:p w:rsidR="008C41CB" w:rsidRPr="00AD29CE" w:rsidRDefault="008C41CB" w:rsidP="008C41CB">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8C41CB" w:rsidRPr="00BC61E7"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w:t>
      </w:r>
      <w:r w:rsidRPr="00AD29CE">
        <w:rPr>
          <w:rFonts w:ascii="GHEA Grapalat" w:hAnsi="GHEA Grapalat"/>
        </w:rPr>
        <w:lastRenderedPageBreak/>
        <w:t>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8C41CB" w:rsidRPr="00BC61E7" w:rsidRDefault="008C41CB" w:rsidP="008C41CB">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8C41CB" w:rsidRPr="00C054A7" w:rsidRDefault="008C41CB" w:rsidP="008C41CB">
      <w:pPr>
        <w:widowControl w:val="0"/>
        <w:spacing w:after="160" w:line="360" w:lineRule="auto"/>
        <w:jc w:val="center"/>
        <w:rPr>
          <w:rFonts w:ascii="GHEA Grapalat" w:hAnsi="GHEA Grapalat"/>
          <w:b/>
        </w:rPr>
      </w:pPr>
    </w:p>
    <w:p w:rsidR="008C41CB" w:rsidRPr="00AD29CE" w:rsidRDefault="008C41CB" w:rsidP="008C41CB">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8C41CB" w:rsidRPr="008F582C" w:rsidRDefault="008C41CB" w:rsidP="008C41CB">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8C41CB" w:rsidRDefault="008C41CB" w:rsidP="008C41CB">
      <w:pPr>
        <w:widowControl w:val="0"/>
        <w:spacing w:after="160" w:line="336" w:lineRule="auto"/>
        <w:jc w:val="center"/>
        <w:rPr>
          <w:rFonts w:ascii="GHEA Grapalat" w:hAnsi="GHEA Grapalat"/>
          <w:b/>
        </w:rPr>
      </w:pPr>
    </w:p>
    <w:p w:rsidR="008C41CB" w:rsidRPr="00AD29CE" w:rsidRDefault="008C41CB" w:rsidP="008C41CB">
      <w:pPr>
        <w:widowControl w:val="0"/>
        <w:spacing w:after="160" w:line="336" w:lineRule="auto"/>
        <w:jc w:val="center"/>
        <w:rPr>
          <w:rFonts w:ascii="GHEA Grapalat" w:hAnsi="GHEA Grapalat" w:cs="Sylfaen"/>
          <w:b/>
        </w:rPr>
      </w:pPr>
      <w:r w:rsidRPr="00AD29CE">
        <w:rPr>
          <w:rFonts w:ascii="GHEA Grapalat" w:hAnsi="GHEA Grapalat"/>
          <w:b/>
        </w:rPr>
        <w:lastRenderedPageBreak/>
        <w:t>4. ЦЕНА ДОГОВОРА</w:t>
      </w:r>
    </w:p>
    <w:p w:rsidR="008C41CB" w:rsidRPr="00D04EA3" w:rsidRDefault="008C41CB" w:rsidP="008C41CB">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8C41CB" w:rsidRPr="00016450" w:rsidRDefault="008C41CB" w:rsidP="008C41CB">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widowControl w:val="0"/>
        <w:spacing w:after="160" w:line="360" w:lineRule="auto"/>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8C41CB" w:rsidRPr="00AD29CE" w:rsidRDefault="008C41CB" w:rsidP="008C41CB">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DF6CF4" w:rsidRPr="006211E3" w:rsidRDefault="00DF6CF4" w:rsidP="00DF6CF4">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Pr="0069498C">
        <w:rPr>
          <w:rFonts w:ascii="GHEA Grapalat" w:hAnsi="GHEA Grapalat"/>
        </w:rPr>
        <w:t>6</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Pr="0069498C">
        <w:rPr>
          <w:rFonts w:ascii="GHEA Grapalat" w:hAnsi="GHEA Grapalat"/>
        </w:rPr>
        <w:t>7</w:t>
      </w:r>
      <w:r w:rsidRPr="006211E3">
        <w:rPr>
          <w:rFonts w:ascii="GHEA Grapalat" w:hAnsi="GHEA Grapalat"/>
        </w:rPr>
        <w:t xml:space="preserve"> года</w:t>
      </w:r>
      <w:r>
        <w:rPr>
          <w:rFonts w:ascii="GHEA Grapalat" w:hAnsi="GHEA Grapalat"/>
        </w:rPr>
        <w:t>.</w:t>
      </w:r>
    </w:p>
    <w:p w:rsidR="00DF6CF4" w:rsidRPr="006211E3" w:rsidRDefault="00DF6CF4" w:rsidP="00DF6CF4">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Pr="0069498C">
        <w:rPr>
          <w:rFonts w:ascii="GHEA Grapalat" w:hAnsi="GHEA Grapalat"/>
        </w:rPr>
        <w:t>7</w:t>
      </w:r>
      <w:r w:rsidRPr="006211E3">
        <w:rPr>
          <w:rFonts w:ascii="GHEA Grapalat" w:hAnsi="GHEA Grapalat"/>
        </w:rPr>
        <w:t xml:space="preserve"> года</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844C3A">
        <w:rPr>
          <w:rFonts w:ascii="GHEA Grapalat" w:hAnsi="GHEA Grapalat"/>
          <w:spacing w:val="-4"/>
        </w:rPr>
        <w:lastRenderedPageBreak/>
        <w:t>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3"/>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w:t>
      </w:r>
      <w:r w:rsidRPr="00AD29CE">
        <w:rPr>
          <w:rFonts w:ascii="GHEA Grapalat" w:hAnsi="GHEA Grapalat"/>
        </w:rPr>
        <w:lastRenderedPageBreak/>
        <w:t>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4"/>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w:t>
      </w:r>
      <w:r w:rsidRPr="00AD29CE">
        <w:rPr>
          <w:rFonts w:ascii="GHEA Grapalat" w:hAnsi="GHEA Grapalat"/>
        </w:rPr>
        <w:lastRenderedPageBreak/>
        <w:t xml:space="preserve">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5F5C7F" w:rsidRPr="00AD29CE" w:rsidRDefault="005F5C7F" w:rsidP="005F5C7F">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Pr="00DD42DF">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w:t>
      </w:r>
      <w:r w:rsidRPr="00842146">
        <w:rPr>
          <w:rFonts w:ascii="GHEA Grapalat" w:hAnsi="GHEA Grapalat"/>
        </w:rPr>
        <w:t>порядке.</w:t>
      </w:r>
      <w:r w:rsidRPr="00842146">
        <w:rPr>
          <w:rStyle w:val="FootnoteReference"/>
          <w:rFonts w:ascii="GHEA Grapalat" w:hAnsi="GHEA Grapalat"/>
        </w:rPr>
        <w:footnoteReference w:customMarkFollows="1" w:id="15"/>
        <w:t>24</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 xml:space="preserve">ое </w:t>
      </w:r>
      <w:r w:rsidRPr="006F5F33">
        <w:rPr>
          <w:rFonts w:ascii="GHEA Grapalat" w:hAnsi="GHEA Grapalat"/>
          <w:i/>
        </w:rPr>
        <w:lastRenderedPageBreak/>
        <w:t>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280759" w:rsidRDefault="003B2F27" w:rsidP="00B649A0">
      <w:pPr>
        <w:widowControl w:val="0"/>
        <w:spacing w:after="160"/>
        <w:jc w:val="right"/>
        <w:rPr>
          <w:rFonts w:ascii="GHEA Grapalat" w:hAnsi="GHEA Grapalat"/>
        </w:rPr>
      </w:pPr>
      <w:r>
        <w:rPr>
          <w:rFonts w:ascii="GHEA Grapalat" w:hAnsi="GHEA Grapalat"/>
        </w:rPr>
        <w:br w:type="page"/>
      </w:r>
    </w:p>
    <w:p w:rsidR="00280759" w:rsidRDefault="00280759" w:rsidP="00B649A0">
      <w:pPr>
        <w:widowControl w:val="0"/>
        <w:spacing w:after="160"/>
        <w:jc w:val="right"/>
        <w:rPr>
          <w:rFonts w:ascii="GHEA Grapalat" w:hAnsi="GHEA Grapalat"/>
        </w:rPr>
        <w:sectPr w:rsidR="00280759" w:rsidSect="00280759">
          <w:footerReference w:type="default" r:id="rId8"/>
          <w:footnotePr>
            <w:pos w:val="beneathText"/>
          </w:footnotePr>
          <w:pgSz w:w="11907" w:h="16840" w:code="9"/>
          <w:pgMar w:top="425" w:right="992" w:bottom="709" w:left="1134" w:header="561" w:footer="561" w:gutter="0"/>
          <w:cols w:space="720"/>
          <w:titlePg/>
          <w:docGrid w:linePitch="326"/>
        </w:sectPr>
      </w:pPr>
    </w:p>
    <w:p w:rsidR="00B31906" w:rsidRPr="00B02E29" w:rsidRDefault="00B31906" w:rsidP="00B31906">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B31906" w:rsidRPr="00B02E29" w:rsidRDefault="00B31906" w:rsidP="00B319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1B69C6">
        <w:rPr>
          <w:rFonts w:ascii="GHEA Grapalat" w:hAnsi="GHEA Grapalat"/>
          <w:b/>
        </w:rPr>
        <w:t>26/8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Pr="00BF41A2">
        <w:rPr>
          <w:rFonts w:ascii="GHEA Grapalat" w:hAnsi="GHEA Grapalat"/>
          <w:i/>
        </w:rPr>
        <w:t xml:space="preserve">  </w:t>
      </w:r>
      <w:r w:rsidRPr="00085D64">
        <w:rPr>
          <w:rFonts w:ascii="GHEA Grapalat" w:hAnsi="GHEA Grapalat"/>
          <w:i/>
        </w:rPr>
        <w:t xml:space="preserve"> г.</w:t>
      </w:r>
    </w:p>
    <w:p w:rsidR="00B31906" w:rsidRPr="00B02E29" w:rsidRDefault="00B31906" w:rsidP="00B31906">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B31906" w:rsidRPr="007D79C8" w:rsidRDefault="00B31906" w:rsidP="00B31906">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B31906" w:rsidRDefault="00B31906" w:rsidP="00B31906">
      <w:pPr>
        <w:pStyle w:val="FootnoteText"/>
        <w:jc w:val="both"/>
        <w:rPr>
          <w:rFonts w:asciiTheme="minorHAnsi" w:hAnsiTheme="minorHAnsi"/>
        </w:rPr>
      </w:pPr>
    </w:p>
    <w:p w:rsidR="00B31906" w:rsidRDefault="00B31906" w:rsidP="00B31906">
      <w:pPr>
        <w:pStyle w:val="FootnoteText"/>
        <w:jc w:val="both"/>
        <w:rPr>
          <w:rFonts w:asciiTheme="minorHAnsi" w:hAnsiTheme="minorHAnsi"/>
        </w:rPr>
      </w:pP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852"/>
        <w:gridCol w:w="3908"/>
        <w:gridCol w:w="1276"/>
        <w:gridCol w:w="1275"/>
        <w:gridCol w:w="1843"/>
        <w:gridCol w:w="1463"/>
      </w:tblGrid>
      <w:tr w:rsidR="00B31906" w:rsidRPr="008C22FB" w:rsidTr="00875DA2">
        <w:trPr>
          <w:trHeight w:val="321"/>
        </w:trPr>
        <w:tc>
          <w:tcPr>
            <w:tcW w:w="4271" w:type="dxa"/>
            <w:gridSpan w:val="3"/>
          </w:tcPr>
          <w:p w:rsidR="00B31906" w:rsidRPr="009174C4" w:rsidRDefault="00B31906" w:rsidP="00875DA2">
            <w:pPr>
              <w:widowControl w:val="0"/>
              <w:spacing w:after="120"/>
              <w:jc w:val="center"/>
              <w:rPr>
                <w:rFonts w:ascii="GHEA Grapalat" w:hAnsi="GHEA Grapalat"/>
                <w:sz w:val="22"/>
                <w:szCs w:val="16"/>
              </w:rPr>
            </w:pPr>
          </w:p>
        </w:tc>
        <w:tc>
          <w:tcPr>
            <w:tcW w:w="11617" w:type="dxa"/>
            <w:gridSpan w:val="6"/>
          </w:tcPr>
          <w:p w:rsidR="00B31906" w:rsidRPr="009174C4" w:rsidRDefault="00B31906" w:rsidP="00875DA2">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B31906" w:rsidRPr="008C22FB" w:rsidTr="00875DA2">
        <w:trPr>
          <w:trHeight w:val="1617"/>
        </w:trPr>
        <w:tc>
          <w:tcPr>
            <w:tcW w:w="1101" w:type="dxa"/>
            <w:vAlign w:val="center"/>
          </w:tcPr>
          <w:p w:rsidR="00B31906" w:rsidRPr="008D6C6D" w:rsidRDefault="00B31906" w:rsidP="00875DA2">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B31906" w:rsidRPr="008D6C6D" w:rsidRDefault="00B31906" w:rsidP="00875DA2">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896" w:type="dxa"/>
            <w:gridSpan w:val="2"/>
            <w:vAlign w:val="center"/>
          </w:tcPr>
          <w:p w:rsidR="00B31906" w:rsidRPr="00842457" w:rsidRDefault="00B31906" w:rsidP="00875DA2">
            <w:pPr>
              <w:jc w:val="center"/>
              <w:rPr>
                <w:rFonts w:ascii="GHEA Grapalat" w:hAnsi="GHEA Grapalat"/>
                <w:sz w:val="22"/>
                <w:szCs w:val="16"/>
              </w:rPr>
            </w:pPr>
            <w:r w:rsidRPr="0075045A">
              <w:rPr>
                <w:rFonts w:ascii="GHEA Grapalat" w:hAnsi="GHEA Grapalat"/>
                <w:szCs w:val="20"/>
                <w:lang w:val="en-US"/>
              </w:rPr>
              <w:t>Наименование</w:t>
            </w:r>
          </w:p>
        </w:tc>
        <w:tc>
          <w:tcPr>
            <w:tcW w:w="3908" w:type="dxa"/>
            <w:vAlign w:val="center"/>
          </w:tcPr>
          <w:p w:rsidR="00B31906" w:rsidRPr="008D6C6D" w:rsidRDefault="00B31906" w:rsidP="00875DA2">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B31906" w:rsidRPr="00422C6A" w:rsidRDefault="00B31906" w:rsidP="00875DA2">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B31906" w:rsidRPr="00422C6A" w:rsidRDefault="00B31906" w:rsidP="00875DA2">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B31906" w:rsidRPr="00422C6A" w:rsidRDefault="00B31906" w:rsidP="00875DA2">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B31906" w:rsidRDefault="00B31906" w:rsidP="00875DA2">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B31906" w:rsidRPr="00422C6A" w:rsidRDefault="00B31906" w:rsidP="00875DA2">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B31906" w:rsidRPr="008C22FB" w:rsidTr="00875DA2">
        <w:trPr>
          <w:trHeight w:val="263"/>
        </w:trPr>
        <w:tc>
          <w:tcPr>
            <w:tcW w:w="1101" w:type="dxa"/>
            <w:vAlign w:val="center"/>
          </w:tcPr>
          <w:p w:rsidR="00B31906" w:rsidRPr="00DC38DE" w:rsidRDefault="00B31906" w:rsidP="00875DA2">
            <w:pPr>
              <w:jc w:val="center"/>
              <w:rPr>
                <w:rFonts w:ascii="Arial Unicode" w:hAnsi="Arial Unicode" w:cs="Arial"/>
                <w:sz w:val="22"/>
              </w:rPr>
            </w:pPr>
            <w:r w:rsidRPr="00DC38DE">
              <w:rPr>
                <w:rFonts w:ascii="Arial Unicode" w:hAnsi="Arial Unicode" w:cs="Arial"/>
                <w:sz w:val="22"/>
              </w:rPr>
              <w:t>1</w:t>
            </w:r>
          </w:p>
        </w:tc>
        <w:tc>
          <w:tcPr>
            <w:tcW w:w="2126" w:type="dxa"/>
            <w:vAlign w:val="center"/>
          </w:tcPr>
          <w:p w:rsidR="00B31906" w:rsidRDefault="00B31906" w:rsidP="00875DA2">
            <w:pPr>
              <w:jc w:val="center"/>
              <w:rPr>
                <w:rFonts w:ascii="Arial Unicode" w:hAnsi="Arial Unicode" w:cs="Arial"/>
                <w:sz w:val="22"/>
                <w:szCs w:val="22"/>
              </w:rPr>
            </w:pPr>
            <w:r>
              <w:rPr>
                <w:rFonts w:ascii="Arial Unicode" w:hAnsi="Arial Unicode" w:cs="Arial"/>
                <w:sz w:val="22"/>
                <w:szCs w:val="22"/>
              </w:rPr>
              <w:t>50231200</w:t>
            </w:r>
          </w:p>
        </w:tc>
        <w:tc>
          <w:tcPr>
            <w:tcW w:w="2896" w:type="dxa"/>
            <w:gridSpan w:val="2"/>
            <w:vAlign w:val="center"/>
          </w:tcPr>
          <w:p w:rsidR="00B31906" w:rsidRDefault="00B31906" w:rsidP="00875DA2">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грунта)</w:t>
            </w:r>
          </w:p>
        </w:tc>
        <w:tc>
          <w:tcPr>
            <w:tcW w:w="3908" w:type="dxa"/>
            <w:vAlign w:val="center"/>
          </w:tcPr>
          <w:p w:rsidR="00B31906" w:rsidRDefault="00B31906" w:rsidP="00875DA2">
            <w:pPr>
              <w:rPr>
                <w:rFonts w:ascii="Calibri" w:hAnsi="Calibri" w:cs="Calibri"/>
                <w:color w:val="000000"/>
                <w:sz w:val="22"/>
                <w:szCs w:val="22"/>
              </w:rPr>
            </w:pPr>
            <w:r>
              <w:rPr>
                <w:rFonts w:ascii="Calibri" w:hAnsi="Calibri" w:cs="Calibri"/>
                <w:color w:val="000000"/>
                <w:sz w:val="22"/>
                <w:szCs w:val="22"/>
              </w:rPr>
              <w:t xml:space="preserve">Демонтаж поврежденных бетонных фундаментов опор наружного освещения, раскапование ямы столбового фундамента, подготовка монолитного железобетонного фундамента размерами 850*850*1000 мм (проведение бетонных работ по опалубочному креплению и сносу), верхняя часть основания столба должна быть равна уровню окружающей среды, монтаж армирующей сетки, деталей крепления опор и винилопластовой трубы в железобетонных фундаментах по согласованию с Заказчиком, монтаж заземляющих металлических </w:t>
            </w:r>
            <w:r>
              <w:rPr>
                <w:rFonts w:ascii="Calibri" w:hAnsi="Calibri" w:cs="Calibri"/>
                <w:color w:val="000000"/>
                <w:sz w:val="22"/>
                <w:szCs w:val="22"/>
              </w:rPr>
              <w:lastRenderedPageBreak/>
              <w:t>элементов, выполнение обратной засыпки грунта,сбор строительного мусора, погрузка на самосвалы и транспортировка. Согласно чертежу</w:t>
            </w:r>
          </w:p>
        </w:tc>
        <w:tc>
          <w:tcPr>
            <w:tcW w:w="1276" w:type="dxa"/>
            <w:vAlign w:val="center"/>
          </w:tcPr>
          <w:p w:rsidR="00B31906" w:rsidRPr="002F6533" w:rsidRDefault="00B31906" w:rsidP="00875DA2">
            <w:pPr>
              <w:jc w:val="center"/>
              <w:rPr>
                <w:rFonts w:asciiTheme="minorHAnsi" w:hAnsiTheme="minorHAnsi" w:cs="Calibri"/>
                <w:sz w:val="22"/>
              </w:rPr>
            </w:pPr>
            <w:r>
              <w:rPr>
                <w:rFonts w:asciiTheme="minorHAnsi" w:hAnsiTheme="minorHAnsi" w:cs="Calibri"/>
                <w:sz w:val="22"/>
              </w:rPr>
              <w:lastRenderedPageBreak/>
              <w:t>штука</w:t>
            </w:r>
          </w:p>
        </w:tc>
        <w:tc>
          <w:tcPr>
            <w:tcW w:w="1275" w:type="dxa"/>
            <w:vAlign w:val="center"/>
          </w:tcPr>
          <w:p w:rsidR="00B31906" w:rsidRPr="007D79C8" w:rsidRDefault="00B31906" w:rsidP="00875DA2">
            <w:pPr>
              <w:jc w:val="center"/>
              <w:rPr>
                <w:rFonts w:ascii="Arial LatArm" w:hAnsi="Arial LatArm" w:cs="Calibri"/>
                <w:sz w:val="22"/>
                <w:szCs w:val="22"/>
              </w:rPr>
            </w:pPr>
          </w:p>
        </w:tc>
        <w:tc>
          <w:tcPr>
            <w:tcW w:w="1843" w:type="dxa"/>
            <w:vAlign w:val="center"/>
          </w:tcPr>
          <w:p w:rsidR="00B31906" w:rsidRDefault="00B31906" w:rsidP="00875DA2">
            <w:pPr>
              <w:jc w:val="center"/>
              <w:rPr>
                <w:rFonts w:ascii="Arial LatArm" w:hAnsi="Arial LatArm" w:cs="Arial"/>
              </w:rPr>
            </w:pPr>
          </w:p>
          <w:p w:rsidR="00B31906" w:rsidRDefault="00B31906" w:rsidP="00875DA2">
            <w:pPr>
              <w:rPr>
                <w:rFonts w:ascii="Arial LatArm" w:hAnsi="Arial LatArm" w:cs="Arial"/>
              </w:rPr>
            </w:pPr>
          </w:p>
          <w:p w:rsidR="00B31906" w:rsidRPr="007C7570" w:rsidRDefault="00B31906" w:rsidP="00875DA2">
            <w:pPr>
              <w:rPr>
                <w:rFonts w:ascii="Arial LatArm" w:hAnsi="Arial LatArm" w:cs="Arial"/>
              </w:rPr>
            </w:pPr>
          </w:p>
        </w:tc>
        <w:tc>
          <w:tcPr>
            <w:tcW w:w="1463" w:type="dxa"/>
            <w:vAlign w:val="center"/>
          </w:tcPr>
          <w:p w:rsidR="00B31906" w:rsidRDefault="00B31906" w:rsidP="00875DA2">
            <w:pPr>
              <w:jc w:val="center"/>
              <w:rPr>
                <w:rFonts w:ascii="Arial LatArm" w:hAnsi="Arial LatArm" w:cs="Arial"/>
                <w:sz w:val="22"/>
                <w:szCs w:val="22"/>
              </w:rPr>
            </w:pPr>
            <w:r>
              <w:rPr>
                <w:rFonts w:ascii="Arial LatArm" w:hAnsi="Arial LatArm" w:cs="Arial"/>
                <w:sz w:val="22"/>
                <w:szCs w:val="22"/>
              </w:rPr>
              <w:t>25</w:t>
            </w:r>
          </w:p>
        </w:tc>
      </w:tr>
      <w:tr w:rsidR="00B31906" w:rsidRPr="008C22FB" w:rsidTr="00875DA2">
        <w:trPr>
          <w:trHeight w:val="263"/>
        </w:trPr>
        <w:tc>
          <w:tcPr>
            <w:tcW w:w="1101" w:type="dxa"/>
            <w:vAlign w:val="center"/>
          </w:tcPr>
          <w:p w:rsidR="00B31906" w:rsidRPr="00DC38DE" w:rsidRDefault="00B31906" w:rsidP="00875DA2">
            <w:pPr>
              <w:jc w:val="center"/>
              <w:rPr>
                <w:rFonts w:ascii="Arial Unicode" w:hAnsi="Arial Unicode" w:cs="Arial"/>
                <w:sz w:val="22"/>
              </w:rPr>
            </w:pPr>
            <w:r w:rsidRPr="00DC38DE">
              <w:rPr>
                <w:rFonts w:ascii="Arial Unicode" w:hAnsi="Arial Unicode" w:cs="Arial"/>
                <w:sz w:val="22"/>
              </w:rPr>
              <w:lastRenderedPageBreak/>
              <w:t>2</w:t>
            </w:r>
          </w:p>
        </w:tc>
        <w:tc>
          <w:tcPr>
            <w:tcW w:w="2126" w:type="dxa"/>
            <w:vAlign w:val="center"/>
          </w:tcPr>
          <w:p w:rsidR="00B31906" w:rsidRDefault="00B31906" w:rsidP="00875DA2">
            <w:pPr>
              <w:jc w:val="center"/>
              <w:rPr>
                <w:rFonts w:ascii="Arial Unicode" w:hAnsi="Arial Unicode" w:cs="Arial"/>
                <w:sz w:val="22"/>
                <w:szCs w:val="22"/>
              </w:rPr>
            </w:pPr>
            <w:r>
              <w:rPr>
                <w:rFonts w:ascii="Arial Unicode" w:hAnsi="Arial Unicode" w:cs="Arial"/>
                <w:sz w:val="22"/>
                <w:szCs w:val="22"/>
              </w:rPr>
              <w:t>50231200</w:t>
            </w:r>
          </w:p>
        </w:tc>
        <w:tc>
          <w:tcPr>
            <w:tcW w:w="2896" w:type="dxa"/>
            <w:gridSpan w:val="2"/>
            <w:vAlign w:val="center"/>
          </w:tcPr>
          <w:p w:rsidR="00B31906" w:rsidRDefault="00B31906" w:rsidP="00875DA2">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асфальтового покрытия и грунта)</w:t>
            </w:r>
          </w:p>
        </w:tc>
        <w:tc>
          <w:tcPr>
            <w:tcW w:w="3908" w:type="dxa"/>
            <w:vAlign w:val="center"/>
          </w:tcPr>
          <w:p w:rsidR="00B31906" w:rsidRDefault="00B31906" w:rsidP="00875DA2">
            <w:pPr>
              <w:rPr>
                <w:rFonts w:ascii="Calibri" w:hAnsi="Calibri" w:cs="Calibri"/>
                <w:color w:val="000000"/>
                <w:sz w:val="22"/>
                <w:szCs w:val="22"/>
              </w:rPr>
            </w:pPr>
            <w:r>
              <w:rPr>
                <w:rFonts w:ascii="Calibri" w:hAnsi="Calibri" w:cs="Calibri"/>
                <w:color w:val="000000"/>
                <w:sz w:val="22"/>
                <w:szCs w:val="22"/>
              </w:rPr>
              <w:t>Снос асфальтового покрытия, демонтаж поврежденных бетонных фундаментов опор наружного освещения, раскапование ямы столбового фундамента, подготовка монолитного железобетонного фундамента размерами 850*850*1000 мм (проведение бетонных работ по опалубочному креплению и сносу), верхняя часть основания столба должна быть равна уровню окружающей среды, монтаж армирующей сетки, деталей крепления опор и винилопластовой трубы в железобетонных фундаментах по согласованию с Заказчиком,  монтаж монтаж заземляющих металлических элементов, выполнение обратной засыпки грунта, сбор строительного мусора,  погрузка на самосвалы и транспортировка, выполнение асфальтового покрытия. Согласно чертежу</w:t>
            </w:r>
          </w:p>
        </w:tc>
        <w:tc>
          <w:tcPr>
            <w:tcW w:w="1276" w:type="dxa"/>
            <w:vAlign w:val="center"/>
          </w:tcPr>
          <w:p w:rsidR="00B31906" w:rsidRPr="002F6533" w:rsidRDefault="00B31906" w:rsidP="00875DA2">
            <w:pPr>
              <w:jc w:val="center"/>
              <w:rPr>
                <w:rFonts w:ascii="Calibri" w:hAnsi="Calibri" w:cs="Calibri"/>
                <w:sz w:val="22"/>
              </w:rPr>
            </w:pPr>
            <w:r>
              <w:rPr>
                <w:rFonts w:ascii="Calibri" w:hAnsi="Calibri" w:cs="Calibri"/>
                <w:sz w:val="22"/>
              </w:rPr>
              <w:t>штука</w:t>
            </w:r>
          </w:p>
        </w:tc>
        <w:tc>
          <w:tcPr>
            <w:tcW w:w="1275" w:type="dxa"/>
            <w:vAlign w:val="center"/>
          </w:tcPr>
          <w:p w:rsidR="00B31906" w:rsidRPr="007D79C8" w:rsidRDefault="00B31906" w:rsidP="00875DA2">
            <w:pPr>
              <w:jc w:val="center"/>
              <w:rPr>
                <w:rFonts w:ascii="Arial LatArm" w:hAnsi="Arial LatArm" w:cs="Calibri"/>
                <w:sz w:val="22"/>
                <w:szCs w:val="22"/>
              </w:rPr>
            </w:pPr>
          </w:p>
        </w:tc>
        <w:tc>
          <w:tcPr>
            <w:tcW w:w="1843" w:type="dxa"/>
            <w:vAlign w:val="center"/>
          </w:tcPr>
          <w:p w:rsidR="00B31906" w:rsidRDefault="00B31906" w:rsidP="00875DA2">
            <w:pPr>
              <w:jc w:val="center"/>
              <w:rPr>
                <w:rFonts w:ascii="Arial LatArm" w:hAnsi="Arial LatArm" w:cs="Arial"/>
              </w:rPr>
            </w:pPr>
          </w:p>
        </w:tc>
        <w:tc>
          <w:tcPr>
            <w:tcW w:w="1463" w:type="dxa"/>
            <w:vAlign w:val="center"/>
          </w:tcPr>
          <w:p w:rsidR="00B31906" w:rsidRDefault="00B31906" w:rsidP="00875DA2">
            <w:pPr>
              <w:jc w:val="center"/>
              <w:rPr>
                <w:rFonts w:ascii="Arial LatArm" w:hAnsi="Arial LatArm" w:cs="Arial"/>
                <w:sz w:val="22"/>
                <w:szCs w:val="22"/>
              </w:rPr>
            </w:pPr>
            <w:r>
              <w:rPr>
                <w:rFonts w:ascii="Arial LatArm" w:hAnsi="Arial LatArm" w:cs="Arial"/>
                <w:sz w:val="22"/>
                <w:szCs w:val="22"/>
              </w:rPr>
              <w:t>30</w:t>
            </w:r>
          </w:p>
        </w:tc>
      </w:tr>
      <w:tr w:rsidR="00B31906" w:rsidRPr="008C22FB" w:rsidTr="00875DA2">
        <w:trPr>
          <w:trHeight w:val="263"/>
        </w:trPr>
        <w:tc>
          <w:tcPr>
            <w:tcW w:w="4271" w:type="dxa"/>
            <w:gridSpan w:val="3"/>
          </w:tcPr>
          <w:p w:rsidR="00B31906" w:rsidRPr="00087BEA" w:rsidRDefault="00B31906" w:rsidP="00875DA2">
            <w:pPr>
              <w:widowControl w:val="0"/>
              <w:spacing w:after="120"/>
              <w:rPr>
                <w:rFonts w:ascii="GHEA Grapalat" w:hAnsi="GHEA Grapalat"/>
                <w:b/>
                <w:szCs w:val="20"/>
              </w:rPr>
            </w:pPr>
          </w:p>
        </w:tc>
        <w:tc>
          <w:tcPr>
            <w:tcW w:w="8311" w:type="dxa"/>
            <w:gridSpan w:val="4"/>
          </w:tcPr>
          <w:p w:rsidR="00B31906" w:rsidRPr="00087BEA" w:rsidRDefault="00B31906" w:rsidP="00875DA2">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B31906" w:rsidRDefault="00B31906" w:rsidP="00875DA2">
            <w:pPr>
              <w:jc w:val="both"/>
              <w:rPr>
                <w:rFonts w:ascii="GHEA Grapalat" w:hAnsi="GHEA Grapalat"/>
                <w:sz w:val="22"/>
                <w:szCs w:val="16"/>
                <w:lang w:val="en-US"/>
              </w:rPr>
            </w:pPr>
          </w:p>
        </w:tc>
        <w:tc>
          <w:tcPr>
            <w:tcW w:w="1463" w:type="dxa"/>
          </w:tcPr>
          <w:p w:rsidR="00B31906" w:rsidRDefault="00B31906" w:rsidP="00875DA2">
            <w:pPr>
              <w:jc w:val="center"/>
              <w:rPr>
                <w:rFonts w:ascii="Arial LatArm" w:hAnsi="Arial LatArm" w:cs="Arial"/>
              </w:rPr>
            </w:pPr>
          </w:p>
        </w:tc>
      </w:tr>
      <w:tr w:rsidR="00B31906" w:rsidRPr="008C22FB" w:rsidTr="00875DA2">
        <w:trPr>
          <w:trHeight w:val="1290"/>
        </w:trPr>
        <w:tc>
          <w:tcPr>
            <w:tcW w:w="3227" w:type="dxa"/>
            <w:gridSpan w:val="2"/>
            <w:vMerge w:val="restart"/>
            <w:vAlign w:val="center"/>
          </w:tcPr>
          <w:p w:rsidR="00B31906" w:rsidRPr="00DD1BAD" w:rsidRDefault="00B31906" w:rsidP="00875DA2">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2661" w:type="dxa"/>
            <w:gridSpan w:val="7"/>
          </w:tcPr>
          <w:p w:rsidR="00B31906" w:rsidRPr="007D79C8" w:rsidRDefault="00B31906" w:rsidP="00875DA2">
            <w:pPr>
              <w:jc w:val="center"/>
              <w:rPr>
                <w:rFonts w:ascii="Arial" w:hAnsi="Arial" w:cs="Arial"/>
              </w:rPr>
            </w:pPr>
          </w:p>
          <w:p w:rsidR="00B31906" w:rsidRPr="00AD319F" w:rsidRDefault="00B31906" w:rsidP="00875DA2">
            <w:pPr>
              <w:jc w:val="both"/>
              <w:rPr>
                <w:rFonts w:ascii="Arial" w:hAnsi="Arial" w:cs="Arial"/>
              </w:rPr>
            </w:pPr>
            <w:r w:rsidRPr="002F6533">
              <w:rPr>
                <w:rFonts w:ascii="Arial" w:hAnsi="Arial" w:cs="Arial"/>
              </w:rPr>
              <w:t>Услуги будут предоставляться на основании требовании Заказчика-в случае повреждения  кабелей. Срок оказание услуг не должен превышать 5-х рабочих дней   с даты подачи заявки Исполнителю.  В непредвиденных случаях сроки должны быть приемлемы для Заказчика  и согласованы заранее. Заказчик заявку на предоставление услуг  Исполнителю дает в письменной форме-путем отправки заявки на E-mail, указанный в Договоре Исполнителем.</w:t>
            </w:r>
            <w:r w:rsidRPr="00B103AD">
              <w:rPr>
                <w:rFonts w:ascii="Arial" w:hAnsi="Arial" w:cs="Arial"/>
              </w:rPr>
              <w:t xml:space="preserve"> </w:t>
            </w:r>
            <w:r w:rsidRPr="00AD319F">
              <w:rPr>
                <w:rFonts w:ascii="Arial" w:hAnsi="Arial" w:cs="Arial"/>
              </w:rPr>
              <w:t>С</w:t>
            </w:r>
            <w:r w:rsidRPr="00DB265C">
              <w:rPr>
                <w:rFonts w:ascii="Arial" w:hAnsi="Arial" w:cs="Arial"/>
              </w:rPr>
              <w:t xml:space="preserve">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w:t>
            </w:r>
            <w:r w:rsidRPr="00DB265C">
              <w:rPr>
                <w:rFonts w:ascii="Arial" w:hAnsi="Arial" w:cs="Arial"/>
              </w:rPr>
              <w:lastRenderedPageBreak/>
              <w:t>условий прав и обязанностей сторон, если только выбранный участник не согласен оказать услуги в более короткий срок.</w:t>
            </w:r>
          </w:p>
          <w:p w:rsidR="00B31906" w:rsidRPr="00AD319F" w:rsidRDefault="00B31906" w:rsidP="00875DA2">
            <w:pPr>
              <w:jc w:val="both"/>
              <w:rPr>
                <w:rFonts w:ascii="Arial" w:hAnsi="Arial" w:cs="Arial"/>
              </w:rPr>
            </w:pPr>
            <w:r w:rsidRPr="00B103AD">
              <w:rPr>
                <w:rFonts w:ascii="Arial" w:hAnsi="Arial" w:cs="Arial"/>
              </w:rPr>
              <w:t>Заказчик может услуги полностью не заказать,  в соответствии с законодательством РА о закупках, и договор по незаказанный части считается для сторон расторгнутым по истечении срока действия договора</w:t>
            </w:r>
            <w:r>
              <w:t xml:space="preserve"> </w:t>
            </w:r>
            <w:r w:rsidRPr="00D15627">
              <w:rPr>
                <w:rFonts w:ascii="Arial" w:hAnsi="Arial" w:cs="Arial"/>
              </w:rPr>
              <w:t>, но не позднее 31 января 202</w:t>
            </w:r>
            <w:r w:rsidRPr="00C85454">
              <w:rPr>
                <w:rFonts w:ascii="Arial" w:hAnsi="Arial" w:cs="Arial"/>
              </w:rPr>
              <w:t>5</w:t>
            </w:r>
            <w:r w:rsidRPr="00D15627">
              <w:rPr>
                <w:rFonts w:ascii="Arial" w:hAnsi="Arial" w:cs="Arial"/>
              </w:rPr>
              <w:t xml:space="preserve"> года.</w:t>
            </w:r>
          </w:p>
          <w:p w:rsidR="00B31906" w:rsidRPr="00AD319F" w:rsidRDefault="00B31906" w:rsidP="00875DA2">
            <w:pPr>
              <w:jc w:val="center"/>
              <w:rPr>
                <w:rFonts w:ascii="Arial LatArm" w:hAnsi="Arial LatArm" w:cs="Arial"/>
              </w:rPr>
            </w:pPr>
          </w:p>
        </w:tc>
      </w:tr>
      <w:tr w:rsidR="00B31906" w:rsidRPr="008C22FB" w:rsidTr="00875DA2">
        <w:trPr>
          <w:trHeight w:val="595"/>
        </w:trPr>
        <w:tc>
          <w:tcPr>
            <w:tcW w:w="3227" w:type="dxa"/>
            <w:gridSpan w:val="2"/>
            <w:vMerge/>
            <w:vAlign w:val="center"/>
          </w:tcPr>
          <w:p w:rsidR="00B31906" w:rsidRPr="001A6BDF" w:rsidRDefault="00B31906" w:rsidP="00875DA2">
            <w:pPr>
              <w:jc w:val="center"/>
              <w:rPr>
                <w:rFonts w:ascii="GHEA Grapalat" w:hAnsi="GHEA Grapalat"/>
                <w:szCs w:val="20"/>
              </w:rPr>
            </w:pPr>
          </w:p>
        </w:tc>
        <w:tc>
          <w:tcPr>
            <w:tcW w:w="12661" w:type="dxa"/>
            <w:gridSpan w:val="7"/>
          </w:tcPr>
          <w:p w:rsidR="00B31906" w:rsidRPr="007D79C8" w:rsidRDefault="00B31906" w:rsidP="00875DA2">
            <w:pPr>
              <w:jc w:val="center"/>
              <w:rPr>
                <w:rFonts w:ascii="Arial" w:hAnsi="Arial" w:cs="Arial"/>
              </w:rPr>
            </w:pPr>
            <w:r>
              <w:rPr>
                <w:rFonts w:ascii="Arial" w:hAnsi="Arial" w:cs="Arial"/>
              </w:rPr>
              <w:t>Минимум 12</w:t>
            </w:r>
            <w:r w:rsidRPr="00B103AD">
              <w:rPr>
                <w:rFonts w:ascii="Arial" w:hAnsi="Arial" w:cs="Arial"/>
              </w:rPr>
              <w:t xml:space="preserve"> месяцев гарантии </w:t>
            </w:r>
          </w:p>
        </w:tc>
      </w:tr>
      <w:tr w:rsidR="00B31906" w:rsidRPr="008C22FB" w:rsidTr="00875DA2">
        <w:trPr>
          <w:trHeight w:val="263"/>
        </w:trPr>
        <w:tc>
          <w:tcPr>
            <w:tcW w:w="3227" w:type="dxa"/>
            <w:gridSpan w:val="2"/>
            <w:vMerge/>
            <w:vAlign w:val="center"/>
          </w:tcPr>
          <w:p w:rsidR="00B31906" w:rsidRDefault="00B31906" w:rsidP="00875DA2">
            <w:pPr>
              <w:jc w:val="center"/>
              <w:rPr>
                <w:rFonts w:ascii="Arial Unicode" w:hAnsi="Arial Unicode" w:cs="Arial"/>
                <w:sz w:val="22"/>
                <w:szCs w:val="22"/>
              </w:rPr>
            </w:pPr>
          </w:p>
        </w:tc>
        <w:tc>
          <w:tcPr>
            <w:tcW w:w="12661" w:type="dxa"/>
            <w:gridSpan w:val="7"/>
          </w:tcPr>
          <w:p w:rsidR="00B31906" w:rsidRPr="007D79C8" w:rsidRDefault="00B31906" w:rsidP="00875DA2">
            <w:pPr>
              <w:rPr>
                <w:rFonts w:ascii="Arial" w:hAnsi="Arial" w:cs="Arial"/>
              </w:rPr>
            </w:pPr>
          </w:p>
          <w:p w:rsidR="00B31906" w:rsidRPr="00B103AD" w:rsidRDefault="00B31906" w:rsidP="00875DA2">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w:t>
            </w:r>
            <w:r w:rsidRPr="007D79C8">
              <w:rPr>
                <w:rFonts w:ascii="Arial" w:hAnsi="Arial" w:cs="Arial"/>
              </w:rPr>
              <w:t>.12.202</w:t>
            </w:r>
            <w:r w:rsidRPr="0069498C">
              <w:rPr>
                <w:rFonts w:ascii="Arial" w:hAnsi="Arial" w:cs="Arial"/>
              </w:rPr>
              <w:t>6</w:t>
            </w:r>
            <w:r w:rsidRPr="007D79C8">
              <w:rPr>
                <w:rFonts w:ascii="Arial" w:hAnsi="Arial" w:cs="Arial"/>
              </w:rPr>
              <w:t xml:space="preserve">г. или.  </w:t>
            </w:r>
            <w:r w:rsidRPr="00B103AD">
              <w:rPr>
                <w:rFonts w:ascii="Arial" w:hAnsi="Arial" w:cs="Arial"/>
              </w:rPr>
              <w:t>31.01.202</w:t>
            </w:r>
            <w:r>
              <w:rPr>
                <w:rFonts w:ascii="Arial" w:hAnsi="Arial" w:cs="Arial"/>
                <w:lang w:val="en-US"/>
              </w:rPr>
              <w:t>7</w:t>
            </w:r>
            <w:r w:rsidRPr="00B103AD">
              <w:rPr>
                <w:rFonts w:ascii="Arial" w:hAnsi="Arial" w:cs="Arial"/>
              </w:rPr>
              <w:t>г.</w:t>
            </w:r>
          </w:p>
          <w:p w:rsidR="00B31906" w:rsidRPr="00B103AD" w:rsidRDefault="00B31906" w:rsidP="00875DA2">
            <w:pPr>
              <w:rPr>
                <w:rFonts w:ascii="Arial" w:hAnsi="Arial" w:cs="Arial"/>
              </w:rPr>
            </w:pPr>
          </w:p>
        </w:tc>
      </w:tr>
    </w:tbl>
    <w:p w:rsidR="00B31906" w:rsidRDefault="00B31906" w:rsidP="00B31906">
      <w:pPr>
        <w:pStyle w:val="FootnoteText"/>
        <w:jc w:val="both"/>
        <w:rPr>
          <w:rFonts w:asciiTheme="minorHAnsi" w:hAnsiTheme="minorHAnsi"/>
        </w:rPr>
      </w:pPr>
    </w:p>
    <w:p w:rsidR="00B31906" w:rsidRDefault="00B31906" w:rsidP="00B31906">
      <w:pPr>
        <w:pStyle w:val="FootnoteText"/>
        <w:jc w:val="both"/>
        <w:rPr>
          <w:rFonts w:asciiTheme="minorHAnsi" w:hAnsiTheme="minorHAnsi"/>
        </w:rPr>
      </w:pPr>
    </w:p>
    <w:p w:rsidR="00B31906" w:rsidRPr="00E40AC8" w:rsidRDefault="00B31906" w:rsidP="00B3190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31906" w:rsidRPr="00B02E29" w:rsidRDefault="00B31906" w:rsidP="00B31906">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31906" w:rsidRPr="00A26859" w:rsidTr="00875DA2">
        <w:trPr>
          <w:jc w:val="center"/>
        </w:trPr>
        <w:tc>
          <w:tcPr>
            <w:tcW w:w="4536" w:type="dxa"/>
          </w:tcPr>
          <w:p w:rsidR="00B31906" w:rsidRPr="00A26859" w:rsidRDefault="00B31906" w:rsidP="00875DA2">
            <w:pPr>
              <w:widowControl w:val="0"/>
              <w:spacing w:after="120"/>
              <w:jc w:val="center"/>
              <w:rPr>
                <w:rFonts w:ascii="GHEA Grapalat" w:hAnsi="GHEA Grapalat" w:cs="Sylfaen"/>
                <w:b/>
                <w:bCs/>
              </w:rPr>
            </w:pPr>
            <w:r w:rsidRPr="00A26859">
              <w:rPr>
                <w:rFonts w:ascii="GHEA Grapalat" w:hAnsi="GHEA Grapalat"/>
                <w:b/>
              </w:rPr>
              <w:t>ЗАКАЗЧИК</w:t>
            </w:r>
          </w:p>
          <w:p w:rsidR="00B31906" w:rsidRPr="00A26859" w:rsidRDefault="00B31906" w:rsidP="00875DA2">
            <w:pPr>
              <w:widowControl w:val="0"/>
              <w:spacing w:after="120"/>
              <w:jc w:val="center"/>
              <w:rPr>
                <w:rFonts w:ascii="GHEA Grapalat" w:hAnsi="GHEA Grapalat"/>
                <w:lang w:val="en-US"/>
              </w:rPr>
            </w:pPr>
            <w:r>
              <w:rPr>
                <w:rFonts w:ascii="GHEA Grapalat" w:hAnsi="GHEA Grapalat"/>
                <w:lang w:val="en-US"/>
              </w:rPr>
              <w:t>_________________________</w:t>
            </w:r>
          </w:p>
          <w:p w:rsidR="00B31906" w:rsidRPr="00A26859" w:rsidRDefault="00B31906" w:rsidP="00875DA2">
            <w:pPr>
              <w:widowControl w:val="0"/>
              <w:spacing w:after="120"/>
              <w:jc w:val="center"/>
              <w:rPr>
                <w:rFonts w:ascii="GHEA Grapalat" w:hAnsi="GHEA Grapalat"/>
              </w:rPr>
            </w:pPr>
            <w:r w:rsidRPr="00A26859">
              <w:rPr>
                <w:rFonts w:ascii="GHEA Grapalat" w:hAnsi="GHEA Grapalat"/>
              </w:rPr>
              <w:t>/подпись/</w:t>
            </w:r>
          </w:p>
          <w:p w:rsidR="00B31906" w:rsidRPr="00A26859" w:rsidRDefault="00B31906" w:rsidP="00875DA2">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B31906" w:rsidRPr="00A26859" w:rsidRDefault="00B31906" w:rsidP="00875DA2">
            <w:pPr>
              <w:widowControl w:val="0"/>
              <w:spacing w:after="120"/>
              <w:jc w:val="center"/>
              <w:rPr>
                <w:rFonts w:ascii="GHEA Grapalat" w:hAnsi="GHEA Grapalat"/>
              </w:rPr>
            </w:pPr>
          </w:p>
        </w:tc>
        <w:tc>
          <w:tcPr>
            <w:tcW w:w="4343" w:type="dxa"/>
          </w:tcPr>
          <w:p w:rsidR="00B31906" w:rsidRPr="00A26859" w:rsidRDefault="00B31906" w:rsidP="00875DA2">
            <w:pPr>
              <w:widowControl w:val="0"/>
              <w:spacing w:after="120"/>
              <w:jc w:val="center"/>
              <w:rPr>
                <w:rFonts w:ascii="GHEA Grapalat" w:hAnsi="GHEA Grapalat" w:cs="Sylfaen"/>
                <w:b/>
                <w:bCs/>
              </w:rPr>
            </w:pPr>
            <w:r w:rsidRPr="00A26859">
              <w:rPr>
                <w:rFonts w:ascii="GHEA Grapalat" w:hAnsi="GHEA Grapalat"/>
                <w:b/>
              </w:rPr>
              <w:t>ИСПОЛНИТЕЛЬ</w:t>
            </w:r>
          </w:p>
          <w:p w:rsidR="00B31906" w:rsidRPr="00A26859" w:rsidRDefault="00B31906" w:rsidP="00875DA2">
            <w:pPr>
              <w:widowControl w:val="0"/>
              <w:spacing w:after="120"/>
              <w:jc w:val="center"/>
              <w:rPr>
                <w:rFonts w:ascii="GHEA Grapalat" w:hAnsi="GHEA Grapalat"/>
                <w:lang w:val="en-US"/>
              </w:rPr>
            </w:pPr>
            <w:r>
              <w:rPr>
                <w:rFonts w:ascii="GHEA Grapalat" w:hAnsi="GHEA Grapalat"/>
                <w:lang w:val="en-US"/>
              </w:rPr>
              <w:t>________________________</w:t>
            </w:r>
          </w:p>
          <w:p w:rsidR="00B31906" w:rsidRPr="00A26859" w:rsidRDefault="00B31906" w:rsidP="00875DA2">
            <w:pPr>
              <w:widowControl w:val="0"/>
              <w:spacing w:after="120"/>
              <w:jc w:val="center"/>
              <w:rPr>
                <w:rFonts w:ascii="GHEA Grapalat" w:hAnsi="GHEA Grapalat"/>
              </w:rPr>
            </w:pPr>
            <w:r w:rsidRPr="00A26859">
              <w:rPr>
                <w:rFonts w:ascii="GHEA Grapalat" w:hAnsi="GHEA Grapalat"/>
              </w:rPr>
              <w:t>/подпись/</w:t>
            </w:r>
          </w:p>
          <w:p w:rsidR="00B31906" w:rsidRPr="00A26859" w:rsidRDefault="00B31906" w:rsidP="00875DA2">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B31906" w:rsidRDefault="00B31906" w:rsidP="00B31906">
      <w:pPr>
        <w:widowControl w:val="0"/>
        <w:spacing w:line="360" w:lineRule="auto"/>
        <w:jc w:val="right"/>
        <w:rPr>
          <w:rFonts w:ascii="GHEA Grapalat" w:hAnsi="GHEA Grapalat"/>
          <w:i/>
          <w:lang w:val="en-US"/>
        </w:rPr>
      </w:pPr>
    </w:p>
    <w:p w:rsidR="00B31906" w:rsidRDefault="00B31906" w:rsidP="00B31906">
      <w:pPr>
        <w:widowControl w:val="0"/>
        <w:spacing w:line="360" w:lineRule="auto"/>
        <w:jc w:val="right"/>
        <w:rPr>
          <w:rFonts w:ascii="GHEA Grapalat" w:hAnsi="GHEA Grapalat"/>
          <w:i/>
        </w:rPr>
      </w:pPr>
    </w:p>
    <w:p w:rsidR="00B31906" w:rsidRDefault="00B31906" w:rsidP="00B31906">
      <w:pPr>
        <w:widowControl w:val="0"/>
        <w:spacing w:line="360" w:lineRule="auto"/>
        <w:jc w:val="right"/>
        <w:rPr>
          <w:rFonts w:ascii="GHEA Grapalat" w:hAnsi="GHEA Grapalat"/>
          <w:i/>
        </w:rPr>
      </w:pPr>
    </w:p>
    <w:p w:rsidR="00B31906" w:rsidRDefault="00B31906" w:rsidP="00B31906">
      <w:pPr>
        <w:widowControl w:val="0"/>
        <w:spacing w:line="360" w:lineRule="auto"/>
        <w:jc w:val="right"/>
        <w:rPr>
          <w:rFonts w:ascii="GHEA Grapalat" w:hAnsi="GHEA Grapalat"/>
          <w:i/>
        </w:rPr>
      </w:pPr>
    </w:p>
    <w:p w:rsidR="00B31906" w:rsidRDefault="00B31906" w:rsidP="00B31906">
      <w:pPr>
        <w:widowControl w:val="0"/>
        <w:spacing w:line="360" w:lineRule="auto"/>
        <w:jc w:val="right"/>
        <w:rPr>
          <w:rFonts w:ascii="GHEA Grapalat" w:hAnsi="GHEA Grapalat"/>
          <w:i/>
        </w:rPr>
      </w:pPr>
    </w:p>
    <w:p w:rsidR="00B31906" w:rsidRDefault="00B31906" w:rsidP="00B31906">
      <w:pPr>
        <w:widowControl w:val="0"/>
        <w:spacing w:line="360" w:lineRule="auto"/>
        <w:jc w:val="right"/>
        <w:rPr>
          <w:rFonts w:ascii="GHEA Grapalat" w:hAnsi="GHEA Grapalat"/>
          <w:i/>
        </w:rPr>
      </w:pPr>
    </w:p>
    <w:p w:rsidR="00B31906" w:rsidRDefault="00B31906" w:rsidP="00B31906">
      <w:pPr>
        <w:widowControl w:val="0"/>
        <w:spacing w:line="360" w:lineRule="auto"/>
        <w:jc w:val="right"/>
        <w:rPr>
          <w:rFonts w:ascii="GHEA Grapalat" w:hAnsi="GHEA Grapalat"/>
          <w:i/>
        </w:rPr>
      </w:pPr>
    </w:p>
    <w:p w:rsidR="00B31906" w:rsidRPr="00AD29CE" w:rsidRDefault="00B31906" w:rsidP="00B31906">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B31906" w:rsidRPr="00085D64" w:rsidRDefault="00B31906" w:rsidP="00B319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B69C6">
        <w:rPr>
          <w:rFonts w:ascii="GHEA Grapalat" w:hAnsi="GHEA Grapalat"/>
          <w:b/>
        </w:rPr>
        <w:t>26/8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Pr>
          <w:rFonts w:ascii="GHEA Grapalat" w:hAnsi="GHEA Grapalat"/>
          <w:i/>
        </w:rPr>
        <w:t xml:space="preserve"> </w:t>
      </w:r>
      <w:r w:rsidRPr="00C85454">
        <w:rPr>
          <w:rFonts w:ascii="GHEA Grapalat" w:hAnsi="GHEA Grapalat"/>
          <w:i/>
        </w:rPr>
        <w:t xml:space="preserve"> </w:t>
      </w:r>
      <w:r w:rsidRPr="00085D64">
        <w:rPr>
          <w:rFonts w:ascii="GHEA Grapalat" w:hAnsi="GHEA Grapalat"/>
          <w:i/>
        </w:rPr>
        <w:t xml:space="preserve">  г.</w:t>
      </w:r>
    </w:p>
    <w:p w:rsidR="00B31906" w:rsidRPr="00085D64" w:rsidRDefault="00B31906" w:rsidP="00B31906">
      <w:pPr>
        <w:widowControl w:val="0"/>
        <w:spacing w:line="360" w:lineRule="auto"/>
        <w:jc w:val="center"/>
        <w:rPr>
          <w:rFonts w:ascii="GHEA Grapalat" w:hAnsi="GHEA Grapalat"/>
          <w:lang w:val="en-US"/>
        </w:rPr>
      </w:pPr>
      <w:r w:rsidRPr="00085D64">
        <w:rPr>
          <w:rFonts w:ascii="GHEA Grapalat" w:hAnsi="GHEA Grapalat"/>
        </w:rPr>
        <w:t>ГРАФИК ОПЛАТЫ</w:t>
      </w:r>
      <w:r w:rsidRPr="00085D64">
        <w:rPr>
          <w:rStyle w:val="FootnoteReference"/>
          <w:rFonts w:ascii="GHEA Grapalat" w:hAnsi="GHEA Grapalat"/>
        </w:rPr>
        <w:footnoteReference w:customMarkFollows="1" w:id="16"/>
        <w:t>*</w:t>
      </w:r>
    </w:p>
    <w:p w:rsidR="00B31906" w:rsidRPr="00085D64" w:rsidRDefault="00B31906" w:rsidP="00B31906">
      <w:pPr>
        <w:widowControl w:val="0"/>
        <w:spacing w:after="160" w:line="360" w:lineRule="auto"/>
        <w:jc w:val="right"/>
        <w:rPr>
          <w:rFonts w:ascii="GHEA Grapalat" w:hAnsi="GHEA Grapalat"/>
        </w:rPr>
      </w:pPr>
      <w:r w:rsidRPr="00085D64">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4700"/>
        <w:gridCol w:w="4939"/>
        <w:gridCol w:w="1150"/>
      </w:tblGrid>
      <w:tr w:rsidR="00B31906" w:rsidRPr="00085D64" w:rsidTr="00875DA2">
        <w:trPr>
          <w:trHeight w:val="374"/>
          <w:jc w:val="center"/>
        </w:trPr>
        <w:tc>
          <w:tcPr>
            <w:tcW w:w="14328" w:type="dxa"/>
            <w:gridSpan w:val="5"/>
          </w:tcPr>
          <w:p w:rsidR="00B31906" w:rsidRPr="00085D64" w:rsidRDefault="00B31906" w:rsidP="00875DA2">
            <w:pPr>
              <w:widowControl w:val="0"/>
              <w:spacing w:after="120"/>
              <w:jc w:val="center"/>
              <w:rPr>
                <w:rFonts w:ascii="GHEA Grapalat" w:hAnsi="GHEA Grapalat"/>
                <w:sz w:val="16"/>
              </w:rPr>
            </w:pPr>
            <w:r w:rsidRPr="00085D64">
              <w:rPr>
                <w:rFonts w:ascii="GHEA Grapalat" w:hAnsi="GHEA Grapalat"/>
                <w:sz w:val="16"/>
              </w:rPr>
              <w:t>Услуги</w:t>
            </w:r>
          </w:p>
        </w:tc>
      </w:tr>
      <w:tr w:rsidR="00B31906" w:rsidRPr="00F412AC" w:rsidTr="00875DA2">
        <w:trPr>
          <w:trHeight w:val="1324"/>
          <w:jc w:val="center"/>
        </w:trPr>
        <w:tc>
          <w:tcPr>
            <w:tcW w:w="1239" w:type="dxa"/>
            <w:vAlign w:val="center"/>
          </w:tcPr>
          <w:p w:rsidR="00B31906" w:rsidRPr="00085D64" w:rsidRDefault="00B31906" w:rsidP="00875DA2">
            <w:pPr>
              <w:widowControl w:val="0"/>
              <w:spacing w:after="120"/>
              <w:jc w:val="center"/>
              <w:rPr>
                <w:rFonts w:ascii="GHEA Grapalat" w:hAnsi="GHEA Grapalat"/>
                <w:sz w:val="18"/>
              </w:rPr>
            </w:pPr>
            <w:r w:rsidRPr="00085D64">
              <w:rPr>
                <w:rFonts w:ascii="GHEA Grapalat" w:hAnsi="GHEA Grapalat"/>
                <w:sz w:val="18"/>
              </w:rPr>
              <w:t>номер предусмотренного приглашением лота</w:t>
            </w:r>
          </w:p>
        </w:tc>
        <w:tc>
          <w:tcPr>
            <w:tcW w:w="2300" w:type="dxa"/>
            <w:vAlign w:val="center"/>
          </w:tcPr>
          <w:p w:rsidR="00B31906" w:rsidRPr="00085D64" w:rsidRDefault="00B31906" w:rsidP="00875DA2">
            <w:pPr>
              <w:widowControl w:val="0"/>
              <w:spacing w:after="120"/>
              <w:jc w:val="center"/>
              <w:rPr>
                <w:rFonts w:ascii="GHEA Grapalat" w:hAnsi="GHEA Grapalat"/>
                <w:sz w:val="18"/>
              </w:rPr>
            </w:pPr>
            <w:r w:rsidRPr="00085D64">
              <w:rPr>
                <w:rFonts w:ascii="GHEA Grapalat" w:hAnsi="GHEA Grapalat"/>
                <w:sz w:val="18"/>
              </w:rPr>
              <w:t>промежуточный код, предусмотренный планом закупок по классификации ЕЗК (CPV)</w:t>
            </w:r>
          </w:p>
        </w:tc>
        <w:tc>
          <w:tcPr>
            <w:tcW w:w="4700" w:type="dxa"/>
            <w:vAlign w:val="center"/>
          </w:tcPr>
          <w:p w:rsidR="00B31906" w:rsidRPr="00085D64" w:rsidRDefault="00B31906" w:rsidP="00875DA2">
            <w:pPr>
              <w:widowControl w:val="0"/>
              <w:spacing w:after="120"/>
              <w:jc w:val="center"/>
              <w:rPr>
                <w:rFonts w:ascii="GHEA Grapalat" w:hAnsi="GHEA Grapalat"/>
                <w:sz w:val="18"/>
              </w:rPr>
            </w:pPr>
            <w:r w:rsidRPr="00085D64">
              <w:rPr>
                <w:rFonts w:ascii="GHEA Grapalat" w:hAnsi="GHEA Grapalat"/>
                <w:sz w:val="18"/>
              </w:rPr>
              <w:t>наименование</w:t>
            </w:r>
          </w:p>
        </w:tc>
        <w:tc>
          <w:tcPr>
            <w:tcW w:w="6089" w:type="dxa"/>
            <w:gridSpan w:val="2"/>
            <w:vAlign w:val="center"/>
          </w:tcPr>
          <w:p w:rsidR="00B31906" w:rsidRPr="007B3E5B" w:rsidRDefault="00B31906" w:rsidP="00B31906">
            <w:pPr>
              <w:widowControl w:val="0"/>
              <w:spacing w:after="120"/>
              <w:jc w:val="both"/>
              <w:rPr>
                <w:rFonts w:ascii="GHEA Grapalat" w:hAnsi="GHEA Grapalat"/>
                <w:sz w:val="18"/>
              </w:rPr>
            </w:pPr>
            <w:r w:rsidRPr="00085D64">
              <w:rPr>
                <w:rFonts w:ascii="GHEA Grapalat" w:hAnsi="GHEA Grapalat"/>
                <w:sz w:val="20"/>
              </w:rPr>
              <w:t>Оплату услуги предусматривается произвести в 202</w:t>
            </w:r>
            <w:r w:rsidRPr="0069498C">
              <w:rPr>
                <w:rFonts w:ascii="GHEA Grapalat" w:hAnsi="GHEA Grapalat"/>
                <w:sz w:val="20"/>
              </w:rPr>
              <w:t>6</w:t>
            </w:r>
            <w:r w:rsidRPr="00085D64">
              <w:rPr>
                <w:rFonts w:ascii="GHEA Grapalat" w:hAnsi="GHEA Grapalat"/>
                <w:sz w:val="20"/>
              </w:rPr>
              <w:t>г.,</w:t>
            </w:r>
            <w:r w:rsidRPr="007B3E5B">
              <w:rPr>
                <w:rFonts w:ascii="GHEA Grapalat" w:hAnsi="GHEA Grapalat"/>
                <w:sz w:val="20"/>
              </w:rPr>
              <w:t xml:space="preserve"> </w:t>
            </w:r>
          </w:p>
        </w:tc>
      </w:tr>
      <w:tr w:rsidR="00B31906" w:rsidRPr="00F412AC" w:rsidTr="00875DA2">
        <w:trPr>
          <w:trHeight w:val="374"/>
          <w:jc w:val="center"/>
        </w:trPr>
        <w:tc>
          <w:tcPr>
            <w:tcW w:w="1239" w:type="dxa"/>
            <w:vAlign w:val="center"/>
          </w:tcPr>
          <w:p w:rsidR="00B31906" w:rsidRPr="00DC38DE" w:rsidRDefault="00B31906" w:rsidP="00875DA2">
            <w:pPr>
              <w:jc w:val="center"/>
              <w:rPr>
                <w:rFonts w:ascii="Arial Unicode" w:hAnsi="Arial Unicode" w:cs="Arial"/>
                <w:sz w:val="22"/>
              </w:rPr>
            </w:pPr>
            <w:r w:rsidRPr="00DC38DE">
              <w:rPr>
                <w:rFonts w:ascii="Arial Unicode" w:hAnsi="Arial Unicode" w:cs="Arial"/>
                <w:sz w:val="22"/>
              </w:rPr>
              <w:t>1</w:t>
            </w:r>
          </w:p>
        </w:tc>
        <w:tc>
          <w:tcPr>
            <w:tcW w:w="2300" w:type="dxa"/>
            <w:vAlign w:val="center"/>
          </w:tcPr>
          <w:p w:rsidR="00B31906" w:rsidRDefault="00B31906" w:rsidP="00875DA2">
            <w:pPr>
              <w:jc w:val="center"/>
              <w:rPr>
                <w:rFonts w:ascii="Arial Unicode" w:hAnsi="Arial Unicode" w:cs="Arial"/>
                <w:sz w:val="22"/>
                <w:szCs w:val="22"/>
              </w:rPr>
            </w:pPr>
            <w:r>
              <w:rPr>
                <w:rFonts w:ascii="Arial Unicode" w:hAnsi="Arial Unicode" w:cs="Arial"/>
                <w:sz w:val="22"/>
                <w:szCs w:val="22"/>
              </w:rPr>
              <w:t>50231200</w:t>
            </w:r>
          </w:p>
        </w:tc>
        <w:tc>
          <w:tcPr>
            <w:tcW w:w="4700" w:type="dxa"/>
            <w:vAlign w:val="center"/>
          </w:tcPr>
          <w:p w:rsidR="00B31906" w:rsidRDefault="00B31906" w:rsidP="00875DA2">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грунта)</w:t>
            </w:r>
          </w:p>
        </w:tc>
        <w:tc>
          <w:tcPr>
            <w:tcW w:w="4939" w:type="dxa"/>
            <w:vAlign w:val="center"/>
          </w:tcPr>
          <w:p w:rsidR="00B31906" w:rsidRDefault="00B31906" w:rsidP="00875DA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B31906" w:rsidRPr="00F412AC" w:rsidRDefault="00B31906" w:rsidP="00875DA2">
            <w:pPr>
              <w:widowControl w:val="0"/>
              <w:spacing w:after="120"/>
              <w:jc w:val="center"/>
              <w:rPr>
                <w:rFonts w:ascii="GHEA Grapalat" w:hAnsi="GHEA Grapalat"/>
                <w:b/>
                <w:sz w:val="16"/>
              </w:rPr>
            </w:pPr>
            <w:r w:rsidRPr="00513955">
              <w:rPr>
                <w:rFonts w:ascii="GHEA Grapalat" w:hAnsi="GHEA Grapalat"/>
                <w:sz w:val="22"/>
              </w:rPr>
              <w:t>0 %</w:t>
            </w:r>
          </w:p>
        </w:tc>
      </w:tr>
      <w:tr w:rsidR="00B31906" w:rsidRPr="00F412AC" w:rsidTr="00875DA2">
        <w:trPr>
          <w:trHeight w:val="374"/>
          <w:jc w:val="center"/>
        </w:trPr>
        <w:tc>
          <w:tcPr>
            <w:tcW w:w="1239" w:type="dxa"/>
            <w:vAlign w:val="center"/>
          </w:tcPr>
          <w:p w:rsidR="00B31906" w:rsidRPr="00DC38DE" w:rsidRDefault="00B31906" w:rsidP="00875DA2">
            <w:pPr>
              <w:jc w:val="center"/>
              <w:rPr>
                <w:rFonts w:ascii="Arial Unicode" w:hAnsi="Arial Unicode" w:cs="Arial"/>
                <w:sz w:val="22"/>
              </w:rPr>
            </w:pPr>
            <w:r w:rsidRPr="00DC38DE">
              <w:rPr>
                <w:rFonts w:ascii="Arial Unicode" w:hAnsi="Arial Unicode" w:cs="Arial"/>
                <w:sz w:val="22"/>
              </w:rPr>
              <w:t>2</w:t>
            </w:r>
          </w:p>
        </w:tc>
        <w:tc>
          <w:tcPr>
            <w:tcW w:w="2300" w:type="dxa"/>
            <w:vAlign w:val="center"/>
          </w:tcPr>
          <w:p w:rsidR="00B31906" w:rsidRDefault="00B31906" w:rsidP="00875DA2">
            <w:pPr>
              <w:jc w:val="center"/>
              <w:rPr>
                <w:rFonts w:ascii="Arial Unicode" w:hAnsi="Arial Unicode" w:cs="Arial"/>
                <w:sz w:val="22"/>
                <w:szCs w:val="22"/>
              </w:rPr>
            </w:pPr>
            <w:r>
              <w:rPr>
                <w:rFonts w:ascii="Arial Unicode" w:hAnsi="Arial Unicode" w:cs="Arial"/>
                <w:sz w:val="22"/>
                <w:szCs w:val="22"/>
              </w:rPr>
              <w:t>50231200</w:t>
            </w:r>
          </w:p>
        </w:tc>
        <w:tc>
          <w:tcPr>
            <w:tcW w:w="4700" w:type="dxa"/>
            <w:vAlign w:val="center"/>
          </w:tcPr>
          <w:p w:rsidR="00B31906" w:rsidRDefault="00B31906" w:rsidP="00875DA2">
            <w:pPr>
              <w:jc w:val="center"/>
              <w:rPr>
                <w:rFonts w:ascii="Calibri" w:hAnsi="Calibri" w:cs="Calibri"/>
                <w:color w:val="000000"/>
                <w:sz w:val="22"/>
                <w:szCs w:val="22"/>
              </w:rPr>
            </w:pPr>
            <w:r>
              <w:rPr>
                <w:rFonts w:ascii="Calibri" w:hAnsi="Calibri" w:cs="Calibri"/>
                <w:color w:val="000000"/>
                <w:sz w:val="22"/>
                <w:szCs w:val="22"/>
              </w:rPr>
              <w:t>Восстановление фундамента столба</w:t>
            </w:r>
            <w:r>
              <w:rPr>
                <w:rFonts w:ascii="Calibri" w:hAnsi="Calibri" w:cs="Calibri"/>
                <w:color w:val="000000"/>
                <w:sz w:val="22"/>
                <w:szCs w:val="22"/>
              </w:rPr>
              <w:br/>
              <w:t xml:space="preserve"> (с раскапованием асфальтового покрытия и грунта)</w:t>
            </w:r>
          </w:p>
        </w:tc>
        <w:tc>
          <w:tcPr>
            <w:tcW w:w="4939" w:type="dxa"/>
            <w:vAlign w:val="center"/>
          </w:tcPr>
          <w:p w:rsidR="00B31906" w:rsidRDefault="00B31906" w:rsidP="00875DA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B31906" w:rsidRPr="00F412AC" w:rsidRDefault="00B31906" w:rsidP="00875DA2">
            <w:pPr>
              <w:widowControl w:val="0"/>
              <w:spacing w:after="120"/>
              <w:jc w:val="center"/>
              <w:rPr>
                <w:rFonts w:ascii="GHEA Grapalat" w:hAnsi="GHEA Grapalat"/>
                <w:b/>
                <w:sz w:val="16"/>
              </w:rPr>
            </w:pPr>
            <w:r w:rsidRPr="00513955">
              <w:rPr>
                <w:rFonts w:ascii="GHEA Grapalat" w:hAnsi="GHEA Grapalat"/>
                <w:sz w:val="22"/>
              </w:rPr>
              <w:t>0 %</w:t>
            </w:r>
          </w:p>
        </w:tc>
      </w:tr>
      <w:tr w:rsidR="00B31906" w:rsidRPr="00F412AC" w:rsidTr="00875DA2">
        <w:trPr>
          <w:trHeight w:val="374"/>
          <w:jc w:val="center"/>
        </w:trPr>
        <w:tc>
          <w:tcPr>
            <w:tcW w:w="13178" w:type="dxa"/>
            <w:gridSpan w:val="4"/>
            <w:vAlign w:val="center"/>
          </w:tcPr>
          <w:p w:rsidR="00B31906" w:rsidRPr="007F5FB4" w:rsidRDefault="00B31906" w:rsidP="00875DA2">
            <w:pPr>
              <w:widowControl w:val="0"/>
              <w:spacing w:after="120"/>
              <w:jc w:val="center"/>
              <w:rPr>
                <w:rFonts w:ascii="GHEA Grapalat" w:hAnsi="GHEA Grapalat"/>
              </w:rPr>
            </w:pPr>
            <w:r w:rsidRPr="00087BEA">
              <w:rPr>
                <w:rFonts w:ascii="GHEA Grapalat" w:hAnsi="GHEA Grapalat"/>
                <w:b/>
                <w:szCs w:val="20"/>
              </w:rPr>
              <w:t>Всего</w:t>
            </w:r>
          </w:p>
        </w:tc>
        <w:tc>
          <w:tcPr>
            <w:tcW w:w="1150" w:type="dxa"/>
            <w:vAlign w:val="center"/>
          </w:tcPr>
          <w:p w:rsidR="00B31906" w:rsidRPr="00513955" w:rsidRDefault="00B31906" w:rsidP="00875DA2">
            <w:pPr>
              <w:widowControl w:val="0"/>
              <w:spacing w:after="120"/>
              <w:jc w:val="center"/>
              <w:rPr>
                <w:rFonts w:ascii="GHEA Grapalat" w:hAnsi="GHEA Grapalat"/>
                <w:sz w:val="22"/>
              </w:rPr>
            </w:pPr>
            <w:r w:rsidRPr="00513955">
              <w:rPr>
                <w:rFonts w:ascii="GHEA Grapalat" w:hAnsi="GHEA Grapalat"/>
                <w:sz w:val="22"/>
              </w:rPr>
              <w:t>0 %</w:t>
            </w:r>
          </w:p>
        </w:tc>
      </w:tr>
    </w:tbl>
    <w:p w:rsidR="00B31906" w:rsidRPr="00CA2754" w:rsidRDefault="00B31906" w:rsidP="00B31906">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B31906" w:rsidRPr="00CA2754" w:rsidRDefault="00B31906" w:rsidP="00B31906">
      <w:pPr>
        <w:pStyle w:val="FootnoteText"/>
        <w:spacing w:line="276" w:lineRule="auto"/>
        <w:jc w:val="both"/>
        <w:rPr>
          <w:sz w:val="2"/>
          <w:szCs w:val="2"/>
        </w:rPr>
      </w:pPr>
    </w:p>
    <w:p w:rsidR="00B31906" w:rsidRDefault="00B31906" w:rsidP="00B31906">
      <w:pPr>
        <w:pStyle w:val="FootnoteText"/>
        <w:spacing w:line="276" w:lineRule="auto"/>
        <w:jc w:val="both"/>
        <w:rPr>
          <w:rFonts w:ascii="GHEA Grapalat" w:hAnsi="GHEA Grapalat"/>
          <w:i/>
        </w:rPr>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B31906" w:rsidRPr="00CA2754" w:rsidRDefault="00B31906" w:rsidP="00B31906">
      <w:pPr>
        <w:pStyle w:val="FootnoteText"/>
        <w:spacing w:line="276" w:lineRule="auto"/>
        <w:jc w:val="both"/>
      </w:pPr>
    </w:p>
    <w:tbl>
      <w:tblPr>
        <w:tblW w:w="9639" w:type="dxa"/>
        <w:jc w:val="center"/>
        <w:tblLayout w:type="fixed"/>
        <w:tblLook w:val="0000" w:firstRow="0" w:lastRow="0" w:firstColumn="0" w:lastColumn="0" w:noHBand="0" w:noVBand="0"/>
      </w:tblPr>
      <w:tblGrid>
        <w:gridCol w:w="4536"/>
        <w:gridCol w:w="760"/>
        <w:gridCol w:w="4343"/>
      </w:tblGrid>
      <w:tr w:rsidR="00B31906" w:rsidRPr="00AD29CE" w:rsidTr="00875DA2">
        <w:trPr>
          <w:jc w:val="center"/>
        </w:trPr>
        <w:tc>
          <w:tcPr>
            <w:tcW w:w="4536" w:type="dxa"/>
          </w:tcPr>
          <w:p w:rsidR="00B31906" w:rsidRPr="00AD29CE" w:rsidRDefault="00B31906" w:rsidP="00875DA2">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B31906" w:rsidRPr="00CA2754" w:rsidRDefault="00B31906" w:rsidP="00875DA2">
            <w:pPr>
              <w:widowControl w:val="0"/>
              <w:jc w:val="center"/>
              <w:rPr>
                <w:rFonts w:ascii="GHEA Grapalat" w:hAnsi="GHEA Grapalat"/>
                <w:lang w:val="en-US"/>
              </w:rPr>
            </w:pPr>
            <w:r>
              <w:rPr>
                <w:rFonts w:ascii="GHEA Grapalat" w:hAnsi="GHEA Grapalat"/>
                <w:lang w:val="en-US"/>
              </w:rPr>
              <w:t>________________________</w:t>
            </w:r>
          </w:p>
          <w:p w:rsidR="00B31906" w:rsidRPr="00AD29CE" w:rsidRDefault="00B31906" w:rsidP="00875DA2">
            <w:pPr>
              <w:widowControl w:val="0"/>
              <w:spacing w:after="160" w:line="360" w:lineRule="auto"/>
              <w:jc w:val="center"/>
              <w:rPr>
                <w:rFonts w:ascii="GHEA Grapalat" w:hAnsi="GHEA Grapalat"/>
              </w:rPr>
            </w:pPr>
            <w:r w:rsidRPr="00CA2754">
              <w:rPr>
                <w:rFonts w:ascii="GHEA Grapalat" w:hAnsi="GHEA Grapalat"/>
                <w:vertAlign w:val="superscript"/>
              </w:rPr>
              <w:lastRenderedPageBreak/>
              <w:t>/подпись/</w:t>
            </w:r>
            <w:r w:rsidRPr="00AD29CE">
              <w:rPr>
                <w:rFonts w:ascii="GHEA Grapalat" w:hAnsi="GHEA Grapalat"/>
              </w:rPr>
              <w:t>М. П.</w:t>
            </w:r>
          </w:p>
        </w:tc>
        <w:tc>
          <w:tcPr>
            <w:tcW w:w="760" w:type="dxa"/>
          </w:tcPr>
          <w:p w:rsidR="00B31906" w:rsidRPr="00AD29CE" w:rsidRDefault="00B31906" w:rsidP="00875DA2">
            <w:pPr>
              <w:widowControl w:val="0"/>
              <w:spacing w:after="160" w:line="360" w:lineRule="auto"/>
              <w:jc w:val="center"/>
              <w:rPr>
                <w:rFonts w:ascii="GHEA Grapalat" w:hAnsi="GHEA Grapalat"/>
              </w:rPr>
            </w:pPr>
          </w:p>
        </w:tc>
        <w:tc>
          <w:tcPr>
            <w:tcW w:w="4343" w:type="dxa"/>
          </w:tcPr>
          <w:p w:rsidR="00B31906" w:rsidRPr="00AD29CE" w:rsidRDefault="00B31906" w:rsidP="00875DA2">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B31906" w:rsidRPr="00CA2754" w:rsidRDefault="00B31906" w:rsidP="00875DA2">
            <w:pPr>
              <w:widowControl w:val="0"/>
              <w:jc w:val="center"/>
              <w:rPr>
                <w:rFonts w:ascii="GHEA Grapalat" w:hAnsi="GHEA Grapalat"/>
                <w:lang w:val="en-US"/>
              </w:rPr>
            </w:pPr>
            <w:r>
              <w:rPr>
                <w:rFonts w:ascii="GHEA Grapalat" w:hAnsi="GHEA Grapalat"/>
                <w:lang w:val="en-US"/>
              </w:rPr>
              <w:t>________________________</w:t>
            </w:r>
          </w:p>
          <w:p w:rsidR="00B31906" w:rsidRPr="00AD29CE" w:rsidRDefault="00B31906" w:rsidP="00875DA2">
            <w:pPr>
              <w:widowControl w:val="0"/>
              <w:spacing w:after="160" w:line="360" w:lineRule="auto"/>
              <w:jc w:val="center"/>
              <w:rPr>
                <w:rFonts w:ascii="GHEA Grapalat" w:hAnsi="GHEA Grapalat"/>
              </w:rPr>
            </w:pPr>
            <w:r w:rsidRPr="00CA2754">
              <w:rPr>
                <w:rFonts w:ascii="GHEA Grapalat" w:hAnsi="GHEA Grapalat"/>
                <w:vertAlign w:val="superscript"/>
              </w:rPr>
              <w:lastRenderedPageBreak/>
              <w:t>/подпись/</w:t>
            </w:r>
            <w:r w:rsidRPr="00AD29CE">
              <w:rPr>
                <w:rFonts w:ascii="GHEA Grapalat" w:hAnsi="GHEA Grapalat"/>
              </w:rPr>
              <w:t>М. П.</w:t>
            </w:r>
          </w:p>
        </w:tc>
      </w:tr>
    </w:tbl>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sectPr w:rsidR="00B649A0" w:rsidSect="00280759">
          <w:footnotePr>
            <w:pos w:val="beneathText"/>
          </w:footnotePr>
          <w:pgSz w:w="16840" w:h="11907" w:orient="landscape" w:code="9"/>
          <w:pgMar w:top="1134" w:right="425" w:bottom="992" w:left="709" w:header="561" w:footer="561" w:gutter="0"/>
          <w:cols w:space="720"/>
          <w:titlePg/>
          <w:docGrid w:linePitch="326"/>
        </w:sect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B69C6">
        <w:rPr>
          <w:rFonts w:ascii="GHEA Grapalat" w:hAnsi="GHEA Grapalat"/>
          <w:b/>
        </w:rPr>
        <w:t>26/8</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B649A0" w:rsidRPr="00AD29CE" w:rsidDel="004B29A5" w:rsidTr="00875DA2">
        <w:trPr>
          <w:tblCellSpacing w:w="7" w:type="dxa"/>
          <w:jc w:val="center"/>
        </w:trPr>
        <w:tc>
          <w:tcPr>
            <w:tcW w:w="0" w:type="auto"/>
            <w:gridSpan w:val="2"/>
            <w:vAlign w:val="center"/>
          </w:tcPr>
          <w:p w:rsidR="00B649A0" w:rsidRPr="00AD29CE" w:rsidDel="004B29A5" w:rsidRDefault="00B649A0" w:rsidP="00875DA2">
            <w:pPr>
              <w:widowControl w:val="0"/>
              <w:spacing w:after="160" w:line="360" w:lineRule="auto"/>
              <w:rPr>
                <w:rFonts w:ascii="GHEA Grapalat" w:hAnsi="GHEA Grapalat"/>
                <w:iCs/>
                <w:color w:val="000000"/>
              </w:rPr>
            </w:pPr>
          </w:p>
        </w:tc>
        <w:tc>
          <w:tcPr>
            <w:tcW w:w="0" w:type="auto"/>
            <w:vAlign w:val="center"/>
          </w:tcPr>
          <w:p w:rsidR="00B649A0" w:rsidRPr="00AD29CE" w:rsidDel="004B29A5" w:rsidRDefault="00B649A0" w:rsidP="00875DA2">
            <w:pPr>
              <w:widowControl w:val="0"/>
              <w:spacing w:after="160" w:line="360" w:lineRule="auto"/>
              <w:rPr>
                <w:rFonts w:ascii="GHEA Grapalat" w:hAnsi="GHEA Grapalat" w:cs="Arial"/>
                <w:iCs/>
                <w:color w:val="000000"/>
              </w:rPr>
            </w:pPr>
          </w:p>
        </w:tc>
      </w:tr>
      <w:tr w:rsidR="00B649A0" w:rsidRPr="00AD29CE" w:rsidTr="00875DA2">
        <w:trPr>
          <w:tblCellSpacing w:w="7" w:type="dxa"/>
          <w:jc w:val="center"/>
        </w:trPr>
        <w:tc>
          <w:tcPr>
            <w:tcW w:w="0" w:type="auto"/>
            <w:vAlign w:val="center"/>
          </w:tcPr>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B649A0" w:rsidRPr="00CA2754"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B649A0" w:rsidRPr="00CA2754" w:rsidRDefault="00B649A0" w:rsidP="00875DA2">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B649A0" w:rsidRPr="00CA2754"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B649A0" w:rsidRPr="00CA2754" w:rsidRDefault="00B649A0" w:rsidP="00875DA2">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B649A0" w:rsidRPr="00CA2754"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B649A0" w:rsidRPr="00CA2754"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B649A0" w:rsidRPr="00CA2754"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B649A0" w:rsidRPr="00AD29CE" w:rsidRDefault="00B649A0" w:rsidP="00B649A0">
      <w:pPr>
        <w:widowControl w:val="0"/>
        <w:spacing w:after="160" w:line="360" w:lineRule="auto"/>
        <w:ind w:firstLine="375"/>
        <w:rPr>
          <w:rFonts w:ascii="GHEA Grapalat" w:hAnsi="GHEA Grapalat"/>
          <w:iCs/>
          <w:color w:val="000000"/>
        </w:rPr>
      </w:pPr>
    </w:p>
    <w:p w:rsidR="00B649A0" w:rsidRPr="00AD29CE" w:rsidRDefault="00B649A0" w:rsidP="00B649A0">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B649A0" w:rsidRPr="00CA2754" w:rsidRDefault="00B649A0" w:rsidP="00B649A0">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B649A0" w:rsidRPr="00AD29CE" w:rsidRDefault="00B649A0" w:rsidP="00B649A0">
      <w:pPr>
        <w:pStyle w:val="BodyTextIndent"/>
        <w:widowControl w:val="0"/>
        <w:spacing w:after="160"/>
        <w:ind w:firstLine="0"/>
        <w:jc w:val="center"/>
        <w:rPr>
          <w:rFonts w:ascii="GHEA Grapalat" w:hAnsi="GHEA Grapalat"/>
          <w:b/>
          <w:bCs/>
          <w:iCs/>
          <w:sz w:val="24"/>
          <w:szCs w:val="24"/>
        </w:rPr>
      </w:pPr>
    </w:p>
    <w:p w:rsidR="00B649A0" w:rsidRPr="00AD29CE" w:rsidRDefault="00B649A0" w:rsidP="00B649A0">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B649A0" w:rsidRPr="00AD29CE" w:rsidRDefault="00B649A0" w:rsidP="00B649A0">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B649A0" w:rsidRPr="00AD29CE" w:rsidRDefault="00B649A0" w:rsidP="00B649A0">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B649A0" w:rsidRPr="00AD29CE" w:rsidRDefault="00B649A0" w:rsidP="00B649A0">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649A0" w:rsidRPr="00CA2754" w:rsidTr="00875DA2">
        <w:trPr>
          <w:jc w:val="center"/>
        </w:trPr>
        <w:tc>
          <w:tcPr>
            <w:tcW w:w="357" w:type="dxa"/>
            <w:vMerge w:val="restart"/>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B649A0" w:rsidRPr="00CA2754" w:rsidTr="00875DA2">
        <w:trPr>
          <w:jc w:val="center"/>
        </w:trPr>
        <w:tc>
          <w:tcPr>
            <w:tcW w:w="357" w:type="dxa"/>
            <w:vMerge/>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B649A0" w:rsidRPr="00CA2754" w:rsidTr="00875DA2">
        <w:trPr>
          <w:trHeight w:val="1105"/>
          <w:jc w:val="center"/>
        </w:trPr>
        <w:tc>
          <w:tcPr>
            <w:tcW w:w="357" w:type="dxa"/>
            <w:vMerge/>
            <w:tcBorders>
              <w:bottom w:val="single" w:sz="4" w:space="0" w:color="auto"/>
            </w:tcBorders>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r>
      <w:tr w:rsidR="00B649A0" w:rsidRPr="00CA2754" w:rsidTr="00875DA2">
        <w:trPr>
          <w:jc w:val="center"/>
        </w:trPr>
        <w:tc>
          <w:tcPr>
            <w:tcW w:w="357"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r>
      <w:tr w:rsidR="00B649A0" w:rsidRPr="00CA2754" w:rsidTr="00875DA2">
        <w:trPr>
          <w:jc w:val="center"/>
        </w:trPr>
        <w:tc>
          <w:tcPr>
            <w:tcW w:w="357"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B649A0" w:rsidRPr="00CA2754" w:rsidRDefault="00B649A0" w:rsidP="00875DA2">
            <w:pPr>
              <w:pStyle w:val="NormalWeb"/>
              <w:widowControl w:val="0"/>
              <w:spacing w:before="0" w:beforeAutospacing="0" w:after="120" w:afterAutospacing="0"/>
              <w:jc w:val="center"/>
              <w:rPr>
                <w:rFonts w:ascii="GHEA Grapalat" w:hAnsi="GHEA Grapalat"/>
                <w:sz w:val="20"/>
              </w:rPr>
            </w:pPr>
          </w:p>
        </w:tc>
      </w:tr>
    </w:tbl>
    <w:p w:rsidR="00B649A0" w:rsidRPr="00CA2754" w:rsidRDefault="00B649A0" w:rsidP="00B649A0">
      <w:pPr>
        <w:widowControl w:val="0"/>
        <w:spacing w:after="160" w:line="360" w:lineRule="auto"/>
        <w:ind w:firstLine="375"/>
        <w:jc w:val="both"/>
        <w:rPr>
          <w:rFonts w:ascii="GHEA Grapalat" w:hAnsi="GHEA Grapalat" w:cs="Arial"/>
          <w:iCs/>
          <w:color w:val="000000"/>
          <w:lang w:val="en-US"/>
        </w:rPr>
      </w:pPr>
    </w:p>
    <w:p w:rsidR="00B649A0" w:rsidRPr="00AD29CE" w:rsidRDefault="00B649A0" w:rsidP="00B649A0">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649A0" w:rsidRPr="00AD29CE" w:rsidTr="00875DA2">
        <w:trPr>
          <w:trHeight w:val="266"/>
          <w:tblCellSpacing w:w="7" w:type="dxa"/>
          <w:jc w:val="center"/>
        </w:trPr>
        <w:tc>
          <w:tcPr>
            <w:tcW w:w="0" w:type="auto"/>
            <w:vAlign w:val="center"/>
          </w:tcPr>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B649A0" w:rsidRPr="00AD29CE" w:rsidTr="00875DA2">
        <w:trPr>
          <w:trHeight w:val="473"/>
          <w:tblCellSpacing w:w="7" w:type="dxa"/>
          <w:jc w:val="center"/>
        </w:trPr>
        <w:tc>
          <w:tcPr>
            <w:tcW w:w="0" w:type="auto"/>
            <w:vAlign w:val="center"/>
          </w:tcPr>
          <w:p w:rsidR="00B649A0" w:rsidRPr="00AD29CE" w:rsidRDefault="00B649A0" w:rsidP="00875DA2">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875DA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B649A0" w:rsidRPr="00AD29CE" w:rsidRDefault="00B649A0" w:rsidP="00875DA2">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875DA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B649A0" w:rsidRPr="00AD29CE" w:rsidTr="00875DA2">
        <w:trPr>
          <w:trHeight w:val="503"/>
          <w:tblCellSpacing w:w="7" w:type="dxa"/>
          <w:jc w:val="center"/>
        </w:trPr>
        <w:tc>
          <w:tcPr>
            <w:tcW w:w="0" w:type="auto"/>
            <w:vAlign w:val="center"/>
          </w:tcPr>
          <w:p w:rsidR="00B649A0" w:rsidRPr="00AD29CE" w:rsidRDefault="00B649A0" w:rsidP="00875DA2">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875DA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B649A0" w:rsidRPr="00AD29CE" w:rsidRDefault="00B649A0" w:rsidP="00875DA2">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875DA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B649A0" w:rsidRPr="00AD29CE" w:rsidTr="00875DA2">
        <w:trPr>
          <w:trHeight w:val="281"/>
          <w:tblCellSpacing w:w="7" w:type="dxa"/>
          <w:jc w:val="center"/>
        </w:trPr>
        <w:tc>
          <w:tcPr>
            <w:tcW w:w="0" w:type="auto"/>
            <w:vAlign w:val="center"/>
          </w:tcPr>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B649A0" w:rsidRPr="00AD29CE" w:rsidRDefault="00B649A0" w:rsidP="00875DA2">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rPr>
      </w:pPr>
    </w:p>
    <w:p w:rsidR="00B649A0" w:rsidRDefault="00B649A0" w:rsidP="00B649A0">
      <w:pPr>
        <w:rPr>
          <w:rFonts w:ascii="GHEA Grapalat" w:hAnsi="GHEA Grapalat"/>
        </w:rPr>
      </w:pPr>
      <w:r>
        <w:rPr>
          <w:rFonts w:ascii="GHEA Grapalat" w:hAnsi="GHEA Grapalat"/>
        </w:rPr>
        <w:br w:type="page"/>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B69C6">
        <w:rPr>
          <w:rFonts w:ascii="GHEA Grapalat" w:hAnsi="GHEA Grapalat"/>
          <w:b/>
        </w:rPr>
        <w:t>26/8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spacing w:after="160" w:line="360" w:lineRule="auto"/>
        <w:rPr>
          <w:rFonts w:ascii="GHEA Grapalat" w:hAnsi="GHEA Grapalat"/>
        </w:rPr>
      </w:pPr>
    </w:p>
    <w:p w:rsidR="00B649A0" w:rsidRPr="00565EAA" w:rsidRDefault="00B649A0" w:rsidP="00B649A0">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B649A0" w:rsidRPr="00007AA4" w:rsidRDefault="00B649A0" w:rsidP="00B649A0">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B649A0" w:rsidRPr="00F65D1E" w:rsidRDefault="00B649A0" w:rsidP="00B649A0">
      <w:pPr>
        <w:widowControl w:val="0"/>
        <w:tabs>
          <w:tab w:val="left" w:pos="360"/>
          <w:tab w:val="left" w:pos="540"/>
          <w:tab w:val="left" w:pos="2250"/>
        </w:tabs>
        <w:spacing w:after="160" w:line="360" w:lineRule="auto"/>
        <w:jc w:val="center"/>
        <w:rPr>
          <w:rFonts w:ascii="GHEA Grapalat" w:hAnsi="GHEA Grapalat" w:cs="Sylfaen"/>
          <w:bCs/>
        </w:rPr>
      </w:pPr>
    </w:p>
    <w:p w:rsidR="00B649A0" w:rsidRPr="005A78CD" w:rsidRDefault="00B649A0" w:rsidP="00B649A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B649A0" w:rsidRPr="0096584B" w:rsidRDefault="00B649A0" w:rsidP="00B649A0">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B649A0" w:rsidRPr="00C7119C" w:rsidRDefault="00B649A0" w:rsidP="00B649A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B649A0" w:rsidRPr="005A78CD" w:rsidRDefault="00B649A0" w:rsidP="00B649A0">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B649A0" w:rsidRPr="0096584B" w:rsidRDefault="00B649A0" w:rsidP="00B649A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B649A0" w:rsidRPr="00A979AE" w:rsidRDefault="00B649A0" w:rsidP="00B649A0">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B649A0" w:rsidRPr="00E467E3" w:rsidRDefault="00B649A0" w:rsidP="00B649A0">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649A0" w:rsidRPr="00AD29CE" w:rsidTr="00875DA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649A0" w:rsidRPr="00AD29CE" w:rsidRDefault="00B649A0" w:rsidP="00875DA2">
            <w:pPr>
              <w:widowControl w:val="0"/>
              <w:spacing w:after="120"/>
              <w:jc w:val="center"/>
              <w:rPr>
                <w:rFonts w:ascii="GHEA Grapalat" w:hAnsi="GHEA Grapalat" w:cs="Sylfaen"/>
                <w:bCs/>
              </w:rPr>
            </w:pPr>
            <w:r w:rsidRPr="00AD29CE">
              <w:rPr>
                <w:rFonts w:ascii="GHEA Grapalat" w:hAnsi="GHEA Grapalat"/>
              </w:rPr>
              <w:t>Услуги</w:t>
            </w:r>
          </w:p>
        </w:tc>
      </w:tr>
      <w:tr w:rsidR="00B649A0" w:rsidRPr="00AD29CE" w:rsidTr="00875DA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649A0" w:rsidRPr="00AD29CE" w:rsidRDefault="00B649A0" w:rsidP="00875DA2">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649A0" w:rsidRPr="00AD29CE" w:rsidRDefault="00B649A0" w:rsidP="00875DA2">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649A0" w:rsidRPr="00AD29CE" w:rsidRDefault="00B649A0" w:rsidP="00875DA2">
            <w:pPr>
              <w:widowControl w:val="0"/>
              <w:spacing w:after="120"/>
              <w:jc w:val="center"/>
              <w:rPr>
                <w:rFonts w:ascii="GHEA Grapalat" w:hAnsi="GHEA Grapalat"/>
              </w:rPr>
            </w:pPr>
            <w:r w:rsidRPr="00AD29CE">
              <w:rPr>
                <w:rFonts w:ascii="GHEA Grapalat" w:hAnsi="GHEA Grapalat"/>
              </w:rPr>
              <w:t>объем (фактический)</w:t>
            </w:r>
          </w:p>
        </w:tc>
      </w:tr>
      <w:tr w:rsidR="00B649A0" w:rsidRPr="00AD29CE" w:rsidTr="00875DA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875DA2">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875DA2">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875DA2">
            <w:pPr>
              <w:widowControl w:val="0"/>
              <w:spacing w:after="120"/>
              <w:rPr>
                <w:rFonts w:ascii="GHEA Grapalat" w:hAnsi="GHEA Grapalat" w:cs="Sylfaen"/>
              </w:rPr>
            </w:pPr>
          </w:p>
        </w:tc>
      </w:tr>
      <w:tr w:rsidR="00B649A0" w:rsidRPr="00AD29CE" w:rsidTr="00875DA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875DA2">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875DA2">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875DA2">
            <w:pPr>
              <w:widowControl w:val="0"/>
              <w:spacing w:after="120"/>
              <w:rPr>
                <w:rFonts w:ascii="GHEA Grapalat" w:hAnsi="GHEA Grapalat" w:cs="Sylfaen"/>
              </w:rPr>
            </w:pPr>
          </w:p>
        </w:tc>
      </w:tr>
    </w:tbl>
    <w:p w:rsidR="00B649A0" w:rsidRPr="00AD29CE" w:rsidRDefault="00B649A0" w:rsidP="00B649A0">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B649A0" w:rsidRDefault="00B649A0" w:rsidP="00B649A0">
      <w:pPr>
        <w:rPr>
          <w:rFonts w:ascii="GHEA Grapalat" w:hAnsi="GHEA Grapalat" w:cs="Sylfaen"/>
        </w:rPr>
      </w:pPr>
      <w:r>
        <w:rPr>
          <w:rFonts w:ascii="GHEA Grapalat" w:hAnsi="GHEA Grapalat" w:cs="Sylfaen"/>
        </w:rPr>
        <w:br w:type="page"/>
      </w:r>
    </w:p>
    <w:p w:rsidR="00B649A0" w:rsidRPr="00AD29CE" w:rsidRDefault="00B649A0" w:rsidP="00B649A0">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B649A0" w:rsidRPr="00AD29CE" w:rsidTr="00875DA2">
        <w:tc>
          <w:tcPr>
            <w:tcW w:w="4785" w:type="dxa"/>
          </w:tcPr>
          <w:p w:rsidR="00B649A0" w:rsidRPr="00AD29CE" w:rsidRDefault="00B649A0" w:rsidP="00875DA2">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B649A0" w:rsidRPr="00AD29CE" w:rsidRDefault="00B649A0" w:rsidP="00875DA2">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B649A0" w:rsidRPr="00AD29CE" w:rsidRDefault="00B649A0" w:rsidP="00B649A0">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649A0" w:rsidRPr="00AD29CE" w:rsidTr="00875DA2">
        <w:trPr>
          <w:tblCellSpacing w:w="7" w:type="dxa"/>
          <w:jc w:val="center"/>
        </w:trPr>
        <w:tc>
          <w:tcPr>
            <w:tcW w:w="0" w:type="auto"/>
            <w:vAlign w:val="center"/>
          </w:tcPr>
          <w:p w:rsidR="00B649A0" w:rsidRPr="00AD29CE" w:rsidRDefault="00B649A0" w:rsidP="00875DA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875DA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B649A0" w:rsidRPr="00AD29CE" w:rsidRDefault="00B649A0" w:rsidP="00875DA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875DA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B649A0" w:rsidRPr="00AD29CE" w:rsidTr="00875DA2">
        <w:trPr>
          <w:tblCellSpacing w:w="7" w:type="dxa"/>
          <w:jc w:val="center"/>
        </w:trPr>
        <w:tc>
          <w:tcPr>
            <w:tcW w:w="0" w:type="auto"/>
            <w:vAlign w:val="center"/>
          </w:tcPr>
          <w:p w:rsidR="00B649A0" w:rsidRPr="00AD29CE" w:rsidRDefault="00B649A0" w:rsidP="00875DA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875DA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B649A0" w:rsidRPr="00AD29CE" w:rsidRDefault="00B649A0" w:rsidP="00875DA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875DA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B649A0" w:rsidRPr="00AD29CE" w:rsidTr="00875DA2">
        <w:trPr>
          <w:tblCellSpacing w:w="7" w:type="dxa"/>
          <w:jc w:val="center"/>
        </w:trPr>
        <w:tc>
          <w:tcPr>
            <w:tcW w:w="0" w:type="auto"/>
            <w:vAlign w:val="center"/>
          </w:tcPr>
          <w:p w:rsidR="00B649A0" w:rsidRPr="00AD29CE" w:rsidRDefault="00B649A0" w:rsidP="00875DA2">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B649A0" w:rsidRPr="00AD29CE" w:rsidRDefault="00B649A0" w:rsidP="00875DA2">
            <w:pPr>
              <w:widowControl w:val="0"/>
              <w:spacing w:after="160" w:line="360" w:lineRule="auto"/>
              <w:rPr>
                <w:rFonts w:ascii="GHEA Grapalat" w:hAnsi="GHEA Grapalat" w:cs="GHEA Grapalat"/>
                <w:color w:val="000000"/>
              </w:rPr>
            </w:pPr>
          </w:p>
        </w:tc>
      </w:tr>
    </w:tbl>
    <w:p w:rsidR="00B649A0" w:rsidRPr="00AD29CE" w:rsidRDefault="00B649A0" w:rsidP="00B649A0">
      <w:pPr>
        <w:widowControl w:val="0"/>
        <w:spacing w:after="160" w:line="360" w:lineRule="auto"/>
        <w:ind w:left="-142" w:firstLine="142"/>
        <w:jc w:val="center"/>
        <w:rPr>
          <w:rFonts w:ascii="GHEA Grapalat" w:hAnsi="GHEA Grapalat" w:cs="Sylfaen"/>
          <w:b/>
        </w:rPr>
      </w:pPr>
    </w:p>
    <w:p w:rsidR="00B649A0" w:rsidRPr="00AD29CE" w:rsidRDefault="00B649A0" w:rsidP="00B649A0">
      <w:pPr>
        <w:pStyle w:val="norm"/>
        <w:widowControl w:val="0"/>
        <w:spacing w:after="160" w:line="360" w:lineRule="auto"/>
        <w:ind w:firstLine="284"/>
        <w:jc w:val="center"/>
        <w:rPr>
          <w:rFonts w:ascii="GHEA Grapalat" w:hAnsi="GHEA Grapalat"/>
          <w:b/>
          <w:sz w:val="24"/>
          <w:szCs w:val="24"/>
        </w:rPr>
      </w:pPr>
    </w:p>
    <w:p w:rsidR="00B649A0" w:rsidRPr="003B2F27" w:rsidRDefault="00B649A0" w:rsidP="00B649A0">
      <w:pPr>
        <w:widowControl w:val="0"/>
        <w:spacing w:after="160"/>
        <w:ind w:left="-142"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Pr="00A33C34" w:rsidRDefault="00B649A0" w:rsidP="00B649A0">
      <w:pPr>
        <w:widowControl w:val="0"/>
        <w:jc w:val="right"/>
        <w:rPr>
          <w:rFonts w:ascii="GHEA Grapalat" w:hAnsi="GHEA Grapalat" w:cs="Sylfaen"/>
          <w:i/>
        </w:rPr>
      </w:pPr>
      <w:r w:rsidRPr="00A33C34">
        <w:rPr>
          <w:rFonts w:ascii="GHEA Grapalat" w:hAnsi="GHEA Grapalat"/>
          <w:i/>
        </w:rPr>
        <w:t>Приложение № 4</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1B69C6">
        <w:rPr>
          <w:rFonts w:ascii="GHEA Grapalat" w:hAnsi="GHEA Grapalat"/>
          <w:b/>
        </w:rPr>
        <w:t>26/8</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33C34" w:rsidRDefault="00B649A0" w:rsidP="00B649A0">
      <w:pPr>
        <w:jc w:val="center"/>
        <w:rPr>
          <w:rFonts w:ascii="GHEA Grapalat" w:hAnsi="GHEA Grapalat" w:cs="GHEA Grapalat"/>
        </w:rPr>
      </w:pPr>
    </w:p>
    <w:p w:rsidR="00B649A0" w:rsidRPr="00A33C34" w:rsidRDefault="00B649A0" w:rsidP="00B649A0">
      <w:pPr>
        <w:jc w:val="center"/>
        <w:rPr>
          <w:rFonts w:ascii="GHEA Grapalat" w:hAnsi="GHEA Grapalat" w:cs="GHEA Grapalat"/>
        </w:rPr>
      </w:pPr>
      <w:r w:rsidRPr="00A33C34">
        <w:rPr>
          <w:rFonts w:ascii="GHEA Grapalat" w:hAnsi="GHEA Grapalat" w:cs="GHEA Grapalat"/>
        </w:rPr>
        <w:t>УВЕДОМЛЕНИЕ</w:t>
      </w:r>
    </w:p>
    <w:p w:rsidR="00B649A0" w:rsidRPr="00A33C34" w:rsidRDefault="00B649A0" w:rsidP="00B649A0">
      <w:pPr>
        <w:jc w:val="center"/>
        <w:rPr>
          <w:rFonts w:ascii="GHEA Grapalat" w:hAnsi="GHEA Grapalat" w:cs="GHEA Grapalat"/>
          <w:lang w:val="hy-AM"/>
        </w:rPr>
      </w:pPr>
    </w:p>
    <w:p w:rsidR="00B649A0" w:rsidRPr="00A33C34" w:rsidRDefault="00B649A0" w:rsidP="00B649A0">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B649A0" w:rsidRPr="00A33C34" w:rsidRDefault="00B649A0" w:rsidP="00B649A0">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B649A0" w:rsidRPr="00A33C34" w:rsidRDefault="00B649A0" w:rsidP="00B649A0">
      <w:pPr>
        <w:rPr>
          <w:rFonts w:ascii="GHEA Grapalat" w:hAnsi="GHEA Grapalat"/>
          <w:vertAlign w:val="superscript"/>
          <w:lang w:val="es-ES"/>
        </w:rPr>
      </w:pPr>
    </w:p>
    <w:p w:rsidR="00B649A0" w:rsidRPr="00A33C34" w:rsidRDefault="00B649A0" w:rsidP="00B649A0">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B649A0" w:rsidRPr="00A33C34" w:rsidRDefault="00B649A0" w:rsidP="00B649A0">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B649A0" w:rsidRPr="00A33C34" w:rsidRDefault="00B649A0" w:rsidP="00B649A0">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B649A0" w:rsidRPr="00A33C34" w:rsidRDefault="00B649A0" w:rsidP="00B649A0">
      <w:pPr>
        <w:rPr>
          <w:rFonts w:ascii="GHEA Grapalat" w:hAnsi="GHEA Grapalat" w:cs="Sylfaen"/>
          <w:sz w:val="20"/>
          <w:szCs w:val="20"/>
          <w:lang w:val="es-ES"/>
        </w:rPr>
      </w:pPr>
    </w:p>
    <w:p w:rsidR="00B649A0" w:rsidRPr="00A33C34" w:rsidRDefault="00B649A0" w:rsidP="00B649A0">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B649A0" w:rsidRPr="00A33C34" w:rsidRDefault="00B649A0" w:rsidP="00B649A0">
      <w:pPr>
        <w:jc w:val="center"/>
        <w:rPr>
          <w:rFonts w:ascii="GHEA Grapalat" w:hAnsi="GHEA Grapalat" w:cs="GHEA Grapalat"/>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B649A0" w:rsidRPr="00A33C34" w:rsidRDefault="00B649A0" w:rsidP="00B649A0">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B649A0" w:rsidRPr="00A33C34" w:rsidRDefault="00B649A0" w:rsidP="00B649A0">
      <w:pPr>
        <w:jc w:val="right"/>
        <w:rPr>
          <w:rFonts w:ascii="GHEA Grapalat" w:hAnsi="GHEA Grapalat"/>
          <w:sz w:val="20"/>
          <w:lang w:val="hy-AM"/>
        </w:rPr>
      </w:pPr>
      <w:r w:rsidRPr="00A33C34">
        <w:rPr>
          <w:rFonts w:ascii="GHEA Grapalat" w:hAnsi="GHEA Grapalat"/>
          <w:sz w:val="20"/>
          <w:lang w:val="hy-AM"/>
        </w:rPr>
        <w:t xml:space="preserve">    </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B649A0" w:rsidRPr="00A33C34" w:rsidRDefault="00B649A0" w:rsidP="00B649A0">
      <w:pPr>
        <w:jc w:val="center"/>
        <w:rPr>
          <w:rFonts w:ascii="GHEA Grapalat" w:hAnsi="GHEA Grapalat" w:cs="Sylfaen"/>
          <w:sz w:val="16"/>
          <w:szCs w:val="16"/>
          <w:lang w:val="es-ES"/>
        </w:rPr>
      </w:pPr>
    </w:p>
    <w:p w:rsidR="00B649A0" w:rsidRPr="00A33C34" w:rsidRDefault="00B649A0" w:rsidP="00B649A0">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649A0">
      <w:pPr>
        <w:rPr>
          <w:rFonts w:ascii="GHEA Grapalat" w:hAnsi="GHEA Grapalat"/>
          <w:i/>
          <w:lang w:val="en-US"/>
        </w:rPr>
      </w:pPr>
    </w:p>
    <w:sectPr w:rsidR="00CE3DEB" w:rsidRPr="003B2F27" w:rsidSect="00280759">
      <w:footerReference w:type="default" r:id="rId9"/>
      <w:footnotePr>
        <w:pos w:val="beneathText"/>
      </w:footnotePr>
      <w:pgSz w:w="11907" w:h="16840" w:code="9"/>
      <w:pgMar w:top="425" w:right="992" w:bottom="709"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B1A" w:rsidRDefault="002A5B1A">
      <w:r>
        <w:separator/>
      </w:r>
    </w:p>
  </w:endnote>
  <w:endnote w:type="continuationSeparator" w:id="0">
    <w:p w:rsidR="002A5B1A" w:rsidRDefault="002A5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875DA2" w:rsidRPr="00305BEC" w:rsidRDefault="00875DA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1216">
          <w:rPr>
            <w:rFonts w:ascii="GHEA Grapalat" w:hAnsi="GHEA Grapalat"/>
            <w:noProof/>
            <w:sz w:val="24"/>
            <w:szCs w:val="24"/>
          </w:rPr>
          <w:t>20</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094256"/>
      <w:docPartObj>
        <w:docPartGallery w:val="Page Numbers (Bottom of Page)"/>
        <w:docPartUnique/>
      </w:docPartObj>
    </w:sdtPr>
    <w:sdtEndPr>
      <w:rPr>
        <w:rFonts w:ascii="GHEA Grapalat" w:hAnsi="GHEA Grapalat"/>
        <w:sz w:val="24"/>
        <w:szCs w:val="24"/>
      </w:rPr>
    </w:sdtEndPr>
    <w:sdtContent>
      <w:p w:rsidR="00875DA2" w:rsidRPr="00305BEC" w:rsidRDefault="00875DA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1216">
          <w:rPr>
            <w:rFonts w:ascii="GHEA Grapalat" w:hAnsi="GHEA Grapalat"/>
            <w:noProof/>
            <w:sz w:val="24"/>
            <w:szCs w:val="24"/>
          </w:rPr>
          <w:t>88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B1A" w:rsidRDefault="002A5B1A">
      <w:r>
        <w:separator/>
      </w:r>
    </w:p>
  </w:footnote>
  <w:footnote w:type="continuationSeparator" w:id="0">
    <w:p w:rsidR="002A5B1A" w:rsidRDefault="002A5B1A">
      <w:r>
        <w:continuationSeparator/>
      </w:r>
    </w:p>
  </w:footnote>
  <w:footnote w:id="1">
    <w:p w:rsidR="00875DA2" w:rsidRPr="00617E69" w:rsidRDefault="00875DA2"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875DA2" w:rsidRPr="00CD6B60" w:rsidRDefault="00875DA2"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75DA2" w:rsidRPr="001115E9" w:rsidRDefault="00875DA2"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75DA2" w:rsidRPr="00CD6B60" w:rsidRDefault="00875DA2"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875DA2" w:rsidRPr="00FE2AA4" w:rsidRDefault="00875DA2">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875DA2" w:rsidRPr="008842CE" w:rsidRDefault="00875DA2" w:rsidP="00051DA9">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75DA2" w:rsidRPr="000811C1" w:rsidRDefault="00875DA2" w:rsidP="00051DA9">
      <w:pPr>
        <w:pStyle w:val="FootnoteText"/>
        <w:rPr>
          <w:lang w:val="af-ZA"/>
        </w:rPr>
      </w:pPr>
    </w:p>
  </w:footnote>
  <w:footnote w:id="4">
    <w:p w:rsidR="00875DA2" w:rsidRPr="00511966" w:rsidRDefault="00875DA2" w:rsidP="0053429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875DA2" w:rsidRPr="00B15560" w:rsidRDefault="00875DA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875DA2" w:rsidRPr="000811C1" w:rsidRDefault="00875DA2" w:rsidP="0027573B">
      <w:pPr>
        <w:pStyle w:val="FootnoteText"/>
        <w:rPr>
          <w:rFonts w:ascii="Sylfaen" w:hAnsi="Sylfaen"/>
          <w:sz w:val="18"/>
          <w:szCs w:val="18"/>
        </w:rPr>
      </w:pPr>
    </w:p>
  </w:footnote>
  <w:footnote w:id="6">
    <w:p w:rsidR="00875DA2" w:rsidRPr="00A31673" w:rsidRDefault="00875DA2">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875DA2" w:rsidRDefault="00875DA2" w:rsidP="006B3E56">
      <w:pPr>
        <w:jc w:val="both"/>
      </w:pPr>
    </w:p>
    <w:p w:rsidR="00875DA2" w:rsidRDefault="00875DA2"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875DA2" w:rsidRPr="00503980" w:rsidRDefault="00875DA2"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875DA2" w:rsidRPr="003905B4" w:rsidRDefault="00875DA2"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875DA2" w:rsidRPr="008D64EE" w:rsidRDefault="00875DA2" w:rsidP="006B3E56">
      <w:pPr>
        <w:pStyle w:val="FootnoteText"/>
        <w:rPr>
          <w:rFonts w:asciiTheme="minorHAnsi" w:hAnsiTheme="minorHAnsi"/>
        </w:rPr>
      </w:pPr>
    </w:p>
  </w:footnote>
  <w:footnote w:id="8">
    <w:p w:rsidR="00875DA2" w:rsidRPr="00D3436F" w:rsidRDefault="00875DA2" w:rsidP="003D01FF">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75DA2" w:rsidRPr="00D3436F" w:rsidRDefault="00875DA2" w:rsidP="003D01FF">
      <w:pPr>
        <w:pStyle w:val="FootnoteText"/>
        <w:rPr>
          <w:lang w:val="es-ES"/>
        </w:rPr>
      </w:pPr>
    </w:p>
  </w:footnote>
  <w:footnote w:id="9">
    <w:p w:rsidR="00875DA2" w:rsidRPr="008842CE" w:rsidRDefault="00875DA2" w:rsidP="003D2FE2">
      <w:pPr>
        <w:pStyle w:val="FootnoteText"/>
        <w:jc w:val="both"/>
      </w:pPr>
    </w:p>
  </w:footnote>
  <w:footnote w:id="10">
    <w:p w:rsidR="00875DA2" w:rsidRPr="008842CE" w:rsidRDefault="00875DA2" w:rsidP="000A214C">
      <w:pPr>
        <w:pStyle w:val="FootnoteText"/>
        <w:jc w:val="both"/>
      </w:pPr>
    </w:p>
  </w:footnote>
  <w:footnote w:id="11">
    <w:p w:rsidR="00875DA2" w:rsidRPr="006F5F33" w:rsidRDefault="00875DA2" w:rsidP="008C41CB">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875DA2" w:rsidRPr="00892F7F" w:rsidRDefault="00875DA2" w:rsidP="008C41CB">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875DA2" w:rsidRPr="00552088" w:rsidRDefault="00875DA2" w:rsidP="008C41CB">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75DA2" w:rsidRPr="006F5F33" w:rsidRDefault="00875DA2" w:rsidP="008C41CB">
      <w:pPr>
        <w:pStyle w:val="FootnoteText"/>
        <w:jc w:val="both"/>
        <w:rPr>
          <w:rFonts w:ascii="GHEA Grapalat" w:hAnsi="GHEA Grapalat"/>
          <w:lang w:val="hy-AM"/>
        </w:rPr>
      </w:pPr>
      <w:r w:rsidRPr="006F5F33">
        <w:rPr>
          <w:rFonts w:ascii="GHEA Grapalat" w:hAnsi="GHEA Grapalat"/>
          <w:i/>
        </w:rPr>
        <w:t>.</w:t>
      </w:r>
    </w:p>
    <w:p w:rsidR="00875DA2" w:rsidRPr="00576D9C" w:rsidRDefault="00875DA2" w:rsidP="008C41CB">
      <w:pPr>
        <w:pStyle w:val="FootnoteText"/>
        <w:jc w:val="both"/>
        <w:rPr>
          <w:rFonts w:ascii="GHEA Grapalat" w:hAnsi="GHEA Grapalat"/>
          <w:lang w:val="hy-AM"/>
        </w:rPr>
      </w:pPr>
    </w:p>
  </w:footnote>
  <w:footnote w:id="13">
    <w:p w:rsidR="00875DA2" w:rsidRPr="006F5F33" w:rsidRDefault="00875DA2"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875DA2" w:rsidRPr="006F5F33" w:rsidRDefault="00875DA2"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875DA2" w:rsidRPr="006F5F33" w:rsidRDefault="00875DA2" w:rsidP="005F5C7F">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75DA2" w:rsidRPr="009E00B3" w:rsidRDefault="00875DA2" w:rsidP="005F5C7F">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75DA2" w:rsidRPr="00A47171" w:rsidRDefault="00875DA2" w:rsidP="005F5C7F">
      <w:pPr>
        <w:pStyle w:val="FootnoteText"/>
        <w:jc w:val="both"/>
        <w:rPr>
          <w:rFonts w:ascii="GHEA Grapalat" w:hAnsi="GHEA Grapalat"/>
          <w:i/>
          <w:lang w:eastAsia="en-US"/>
        </w:rPr>
      </w:pPr>
      <w:r w:rsidRPr="009E00B3">
        <w:rPr>
          <w:rFonts w:ascii="GHEA Grapalat" w:hAnsi="GHEA Grapalat"/>
          <w:i/>
          <w:lang w:eastAsia="en-US"/>
        </w:rPr>
        <w:tab/>
      </w:r>
    </w:p>
  </w:footnote>
  <w:footnote w:id="16">
    <w:p w:rsidR="00875DA2" w:rsidRPr="00CA2754" w:rsidRDefault="00875DA2" w:rsidP="00B31906">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2FA"/>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102"/>
    <w:rsid w:val="0000622A"/>
    <w:rsid w:val="0000718A"/>
    <w:rsid w:val="000073F8"/>
    <w:rsid w:val="000076A1"/>
    <w:rsid w:val="0000776B"/>
    <w:rsid w:val="00007A4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0F"/>
    <w:rsid w:val="00027166"/>
    <w:rsid w:val="000275BF"/>
    <w:rsid w:val="000276FB"/>
    <w:rsid w:val="0002783D"/>
    <w:rsid w:val="0003074E"/>
    <w:rsid w:val="00030D40"/>
    <w:rsid w:val="00030DF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1DA9"/>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827"/>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663"/>
    <w:rsid w:val="000C0A9D"/>
    <w:rsid w:val="000C0CD9"/>
    <w:rsid w:val="000C165F"/>
    <w:rsid w:val="000C264F"/>
    <w:rsid w:val="000C36C6"/>
    <w:rsid w:val="000C3F69"/>
    <w:rsid w:val="000C3FD1"/>
    <w:rsid w:val="000C5A09"/>
    <w:rsid w:val="000C6293"/>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5BCB"/>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67BEF"/>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2304"/>
    <w:rsid w:val="00183004"/>
    <w:rsid w:val="0018301A"/>
    <w:rsid w:val="001831C4"/>
    <w:rsid w:val="00183DD8"/>
    <w:rsid w:val="00183FEA"/>
    <w:rsid w:val="0018426E"/>
    <w:rsid w:val="00184C37"/>
    <w:rsid w:val="00184D18"/>
    <w:rsid w:val="00184F17"/>
    <w:rsid w:val="00185684"/>
    <w:rsid w:val="0018591C"/>
    <w:rsid w:val="00185DF9"/>
    <w:rsid w:val="00186559"/>
    <w:rsid w:val="001867BE"/>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4AC"/>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0DC"/>
    <w:rsid w:val="001B6354"/>
    <w:rsid w:val="001B69C6"/>
    <w:rsid w:val="001B6FCF"/>
    <w:rsid w:val="001C07C6"/>
    <w:rsid w:val="001C0849"/>
    <w:rsid w:val="001C1570"/>
    <w:rsid w:val="001C1EF9"/>
    <w:rsid w:val="001C3D83"/>
    <w:rsid w:val="001C3F6C"/>
    <w:rsid w:val="001C4811"/>
    <w:rsid w:val="001C5541"/>
    <w:rsid w:val="001C6688"/>
    <w:rsid w:val="001C76F7"/>
    <w:rsid w:val="001C7EF3"/>
    <w:rsid w:val="001D0249"/>
    <w:rsid w:val="001D08ED"/>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4E8D"/>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AD3"/>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59"/>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8A5"/>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5B1A"/>
    <w:rsid w:val="002A665D"/>
    <w:rsid w:val="002A6BE3"/>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2EB"/>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A55"/>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161"/>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4FF6"/>
    <w:rsid w:val="003C53D4"/>
    <w:rsid w:val="003C5795"/>
    <w:rsid w:val="003C5E16"/>
    <w:rsid w:val="003C61D5"/>
    <w:rsid w:val="003C670C"/>
    <w:rsid w:val="003C6A92"/>
    <w:rsid w:val="003C7160"/>
    <w:rsid w:val="003D0075"/>
    <w:rsid w:val="003D01FF"/>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382"/>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061C"/>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CB"/>
    <w:rsid w:val="004361D6"/>
    <w:rsid w:val="0043641B"/>
    <w:rsid w:val="0043662A"/>
    <w:rsid w:val="00436DF8"/>
    <w:rsid w:val="00436F1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30B3"/>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7AA"/>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705"/>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AC"/>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29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2E7"/>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30A"/>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0"/>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3D9"/>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216"/>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74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5C7F"/>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498C"/>
    <w:rsid w:val="006953B6"/>
    <w:rsid w:val="00695EA5"/>
    <w:rsid w:val="006965AD"/>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87A"/>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7F1"/>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88B"/>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FEC"/>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5D40"/>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A7C"/>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38B8"/>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8"/>
    <w:rsid w:val="00853D2D"/>
    <w:rsid w:val="008546A0"/>
    <w:rsid w:val="00855622"/>
    <w:rsid w:val="008558B3"/>
    <w:rsid w:val="00855F55"/>
    <w:rsid w:val="0085658A"/>
    <w:rsid w:val="008568E9"/>
    <w:rsid w:val="0085692C"/>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441"/>
    <w:rsid w:val="00874744"/>
    <w:rsid w:val="00874C2B"/>
    <w:rsid w:val="00874EE2"/>
    <w:rsid w:val="00875779"/>
    <w:rsid w:val="00875C9E"/>
    <w:rsid w:val="00875DA2"/>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0E71"/>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19B2"/>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1CB"/>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20C"/>
    <w:rsid w:val="0091042F"/>
    <w:rsid w:val="00910467"/>
    <w:rsid w:val="0091064F"/>
    <w:rsid w:val="00910938"/>
    <w:rsid w:val="00910A15"/>
    <w:rsid w:val="00910F71"/>
    <w:rsid w:val="009114A5"/>
    <w:rsid w:val="00911F57"/>
    <w:rsid w:val="009123CA"/>
    <w:rsid w:val="0091328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456"/>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0B1"/>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1E2"/>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B96"/>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3F33"/>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35"/>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A64"/>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689D"/>
    <w:rsid w:val="00B2752E"/>
    <w:rsid w:val="00B30994"/>
    <w:rsid w:val="00B31071"/>
    <w:rsid w:val="00B31341"/>
    <w:rsid w:val="00B31906"/>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175"/>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9A0"/>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12D"/>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38B"/>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77"/>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2E0"/>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6CEC"/>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3BD"/>
    <w:rsid w:val="00CB4B5C"/>
    <w:rsid w:val="00CB4C1E"/>
    <w:rsid w:val="00CB5290"/>
    <w:rsid w:val="00CB60AE"/>
    <w:rsid w:val="00CB68EF"/>
    <w:rsid w:val="00CB759C"/>
    <w:rsid w:val="00CB7915"/>
    <w:rsid w:val="00CB79A4"/>
    <w:rsid w:val="00CC0326"/>
    <w:rsid w:val="00CC0352"/>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907"/>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2C20"/>
    <w:rsid w:val="00D03331"/>
    <w:rsid w:val="00D03E7C"/>
    <w:rsid w:val="00D0407B"/>
    <w:rsid w:val="00D043C1"/>
    <w:rsid w:val="00D043FA"/>
    <w:rsid w:val="00D04575"/>
    <w:rsid w:val="00D048EE"/>
    <w:rsid w:val="00D048F3"/>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671D"/>
    <w:rsid w:val="00D17258"/>
    <w:rsid w:val="00D21019"/>
    <w:rsid w:val="00D21510"/>
    <w:rsid w:val="00D216E4"/>
    <w:rsid w:val="00D219A5"/>
    <w:rsid w:val="00D21AD1"/>
    <w:rsid w:val="00D22464"/>
    <w:rsid w:val="00D22CBB"/>
    <w:rsid w:val="00D23C17"/>
    <w:rsid w:val="00D23D67"/>
    <w:rsid w:val="00D23E36"/>
    <w:rsid w:val="00D24A14"/>
    <w:rsid w:val="00D259F2"/>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E97"/>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52F"/>
    <w:rsid w:val="00D42D33"/>
    <w:rsid w:val="00D42E80"/>
    <w:rsid w:val="00D433D6"/>
    <w:rsid w:val="00D43420"/>
    <w:rsid w:val="00D438A1"/>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62C"/>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2A95"/>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42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1B0"/>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6CF4"/>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608"/>
    <w:rsid w:val="00E44D86"/>
    <w:rsid w:val="00E45007"/>
    <w:rsid w:val="00E45ACA"/>
    <w:rsid w:val="00E45C7F"/>
    <w:rsid w:val="00E46422"/>
    <w:rsid w:val="00E46770"/>
    <w:rsid w:val="00E46DBA"/>
    <w:rsid w:val="00E51117"/>
    <w:rsid w:val="00E5124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7F6"/>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247"/>
    <w:rsid w:val="00E81D32"/>
    <w:rsid w:val="00E835FC"/>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2C32"/>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432"/>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83E"/>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46D56"/>
    <w:rsid w:val="00F514C3"/>
    <w:rsid w:val="00F53D4F"/>
    <w:rsid w:val="00F53DF8"/>
    <w:rsid w:val="00F546F2"/>
    <w:rsid w:val="00F54903"/>
    <w:rsid w:val="00F54C94"/>
    <w:rsid w:val="00F5526F"/>
    <w:rsid w:val="00F552C3"/>
    <w:rsid w:val="00F55654"/>
    <w:rsid w:val="00F556B0"/>
    <w:rsid w:val="00F556BB"/>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4E52"/>
    <w:rsid w:val="00F6548C"/>
    <w:rsid w:val="00F65659"/>
    <w:rsid w:val="00F658E7"/>
    <w:rsid w:val="00F667B5"/>
    <w:rsid w:val="00F676CB"/>
    <w:rsid w:val="00F67946"/>
    <w:rsid w:val="00F67998"/>
    <w:rsid w:val="00F67A5E"/>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6FAB"/>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186"/>
    <w:rsid w:val="00FC4412"/>
    <w:rsid w:val="00FC4B16"/>
    <w:rsid w:val="00FC4DE0"/>
    <w:rsid w:val="00FC53E1"/>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6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647AA"/>
    <w:rPr>
      <w:rFonts w:ascii="Courier New" w:hAnsi="Courier New" w:cs="Courier New"/>
      <w:lang w:val="en-US" w:eastAsia="en-US" w:bidi="ar-SA"/>
    </w:rPr>
  </w:style>
  <w:style w:type="character" w:customStyle="1" w:styleId="y2iqfc">
    <w:name w:val="y2iqfc"/>
    <w:basedOn w:val="DefaultParagraphFont"/>
    <w:rsid w:val="0046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DDAA8-D287-4D65-904C-B1B2359F3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2483</TotalTime>
  <Pages>88</Pages>
  <Words>19940</Words>
  <Characters>113660</Characters>
  <Application>Microsoft Office Word</Application>
  <DocSecurity>0</DocSecurity>
  <Lines>947</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133334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1763</cp:revision>
  <cp:lastPrinted>2018-02-16T07:12:00Z</cp:lastPrinted>
  <dcterms:created xsi:type="dcterms:W3CDTF">2019-10-28T07:04:00Z</dcterms:created>
  <dcterms:modified xsi:type="dcterms:W3CDTF">2025-11-28T06:30:00Z</dcterms:modified>
</cp:coreProperties>
</file>